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193EF3" w14:textId="267DA1CB" w:rsidR="001F5D3A" w:rsidRDefault="001F5D3A" w:rsidP="001F5D3A">
      <w:pPr>
        <w:jc w:val="right"/>
        <w:rPr>
          <w:rFonts w:ascii="DecimaWE Rg" w:hAnsi="DecimaWE Rg" w:cs="DecimaWE Rg"/>
          <w:b/>
          <w:sz w:val="22"/>
          <w:szCs w:val="22"/>
        </w:rPr>
      </w:pPr>
      <w:r>
        <w:rPr>
          <w:rFonts w:ascii="DecimaWE Rg" w:hAnsi="DecimaWE Rg" w:cs="DecimaWE Rg"/>
          <w:b/>
          <w:sz w:val="22"/>
          <w:szCs w:val="22"/>
        </w:rPr>
        <w:t xml:space="preserve">Allegato </w:t>
      </w:r>
      <w:r w:rsidR="00A53F19">
        <w:rPr>
          <w:rFonts w:ascii="DecimaWE Rg" w:hAnsi="DecimaWE Rg" w:cs="DecimaWE Rg"/>
          <w:b/>
          <w:sz w:val="22"/>
          <w:szCs w:val="22"/>
        </w:rPr>
        <w:t>C</w:t>
      </w:r>
    </w:p>
    <w:p w14:paraId="4790B729" w14:textId="77777777" w:rsidR="001F5D3A" w:rsidRPr="00471AD8" w:rsidRDefault="001F5D3A" w:rsidP="001F5D3A">
      <w:pPr>
        <w:jc w:val="right"/>
        <w:rPr>
          <w:rFonts w:ascii="DecimaWE Rg" w:hAnsi="DecimaWE Rg" w:cs="DecimaWE Rg"/>
          <w:sz w:val="22"/>
          <w:szCs w:val="22"/>
        </w:rPr>
      </w:pPr>
      <w:r w:rsidRPr="00471AD8">
        <w:rPr>
          <w:rFonts w:ascii="DecimaWE Rg" w:hAnsi="DecimaWE Rg" w:cs="DecimaWE Rg"/>
          <w:sz w:val="22"/>
          <w:szCs w:val="22"/>
        </w:rPr>
        <w:t>(riferito all’articolo 19)</w:t>
      </w:r>
    </w:p>
    <w:p w14:paraId="15CF734B" w14:textId="77777777" w:rsidR="001F5D3A" w:rsidRDefault="001F5D3A" w:rsidP="001F5D3A">
      <w:pPr>
        <w:jc w:val="both"/>
        <w:rPr>
          <w:rFonts w:ascii="DecimaWE Rg" w:hAnsi="DecimaWE Rg" w:cs="DecimaWE Rg"/>
          <w:sz w:val="22"/>
          <w:szCs w:val="22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2235"/>
        <w:gridCol w:w="3720"/>
        <w:gridCol w:w="2234"/>
        <w:gridCol w:w="1842"/>
      </w:tblGrid>
      <w:tr w:rsidR="001F5D3A" w14:paraId="13433E1A" w14:textId="77777777" w:rsidTr="00471AD8">
        <w:trPr>
          <w:trHeight w:val="558"/>
        </w:trPr>
        <w:tc>
          <w:tcPr>
            <w:tcW w:w="2235" w:type="dxa"/>
            <w:vAlign w:val="center"/>
          </w:tcPr>
          <w:p w14:paraId="5286BE17" w14:textId="77777777" w:rsidR="001F5D3A" w:rsidRDefault="001F5D3A" w:rsidP="00471AD8">
            <w:pPr>
              <w:pStyle w:val="Titolo1"/>
              <w:spacing w:before="0" w:after="0" w:line="256" w:lineRule="auto"/>
              <w:jc w:val="center"/>
              <w:rPr>
                <w:sz w:val="24"/>
                <w:lang w:eastAsia="en-US"/>
              </w:rPr>
            </w:pPr>
            <w:r w:rsidRPr="00ED3293">
              <w:rPr>
                <w:b w:val="0"/>
                <w:bCs w:val="0"/>
                <w:noProof/>
              </w:rPr>
              <w:drawing>
                <wp:inline distT="0" distB="0" distL="0" distR="0" wp14:anchorId="1C005A6C" wp14:editId="5499B1B5">
                  <wp:extent cx="1066800" cy="457200"/>
                  <wp:effectExtent l="0" t="0" r="0" b="0"/>
                  <wp:docPr id="1" name="Immagine 4" descr="collegamento al programma di sviluppo rurale">
                    <a:hlinkClick xmlns:a="http://schemas.openxmlformats.org/drawingml/2006/main" r:id="rId13" tooltip="collegamento al programma di sviluppo rural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collegamento al programma di sviluppo rurale">
                            <a:hlinkClick r:id="rId13" tooltip="collegamento al programma di sviluppo rural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vAlign w:val="center"/>
            <w:hideMark/>
          </w:tcPr>
          <w:p w14:paraId="16375AE4" w14:textId="77777777" w:rsidR="001F5D3A" w:rsidRDefault="001F5D3A" w:rsidP="00471AD8">
            <w:pPr>
              <w:pStyle w:val="Titolo1"/>
              <w:spacing w:before="0" w:after="0" w:line="256" w:lineRule="auto"/>
              <w:jc w:val="center"/>
              <w:rPr>
                <w:sz w:val="24"/>
                <w:lang w:eastAsia="en-US"/>
              </w:rPr>
            </w:pPr>
            <w:r w:rsidRPr="00903E64">
              <w:rPr>
                <w:b w:val="0"/>
                <w:bCs w:val="0"/>
                <w:noProof/>
              </w:rPr>
              <w:drawing>
                <wp:inline distT="0" distB="0" distL="0" distR="0" wp14:anchorId="274349BE" wp14:editId="5B70C175">
                  <wp:extent cx="2171700" cy="485775"/>
                  <wp:effectExtent l="0" t="0" r="0" b="0"/>
                  <wp:docPr id="2" name="Immagine 3" descr="Logo_FVG_2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Logo_FVG_20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4" w:type="dxa"/>
            <w:vAlign w:val="center"/>
            <w:hideMark/>
          </w:tcPr>
          <w:p w14:paraId="64A68AD5" w14:textId="77777777" w:rsidR="001F5D3A" w:rsidRDefault="001F5D3A" w:rsidP="00471AD8">
            <w:pPr>
              <w:pStyle w:val="Titolo1"/>
              <w:spacing w:before="0" w:after="0" w:line="256" w:lineRule="auto"/>
              <w:jc w:val="center"/>
              <w:rPr>
                <w:sz w:val="24"/>
                <w:lang w:eastAsia="en-US"/>
              </w:rPr>
            </w:pPr>
            <w:r w:rsidRPr="00903E64">
              <w:rPr>
                <w:b w:val="0"/>
                <w:bCs w:val="0"/>
                <w:noProof/>
              </w:rPr>
              <w:drawing>
                <wp:inline distT="0" distB="0" distL="0" distR="0" wp14:anchorId="0FBA91A1" wp14:editId="03718517">
                  <wp:extent cx="390525" cy="390525"/>
                  <wp:effectExtent l="0" t="0" r="0" b="0"/>
                  <wp:docPr id="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  <w:hideMark/>
          </w:tcPr>
          <w:p w14:paraId="6428FB72" w14:textId="77777777" w:rsidR="001F5D3A" w:rsidRDefault="001F5D3A" w:rsidP="00471AD8">
            <w:pPr>
              <w:pStyle w:val="Titolo1"/>
              <w:spacing w:before="0" w:after="0" w:line="256" w:lineRule="auto"/>
              <w:jc w:val="center"/>
              <w:rPr>
                <w:sz w:val="24"/>
                <w:lang w:eastAsia="en-US"/>
              </w:rPr>
            </w:pPr>
            <w:r w:rsidRPr="00ED3293">
              <w:rPr>
                <w:b w:val="0"/>
                <w:bCs w:val="0"/>
                <w:noProof/>
              </w:rPr>
              <w:drawing>
                <wp:inline distT="0" distB="0" distL="0" distR="0" wp14:anchorId="350B6E4A" wp14:editId="1292E9CC">
                  <wp:extent cx="723900" cy="485775"/>
                  <wp:effectExtent l="0" t="0" r="0" b="0"/>
                  <wp:docPr id="4" name="Immagine 1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5D3A" w14:paraId="3FACA64A" w14:textId="77777777" w:rsidTr="00471AD8">
        <w:trPr>
          <w:trHeight w:val="315"/>
        </w:trPr>
        <w:tc>
          <w:tcPr>
            <w:tcW w:w="2235" w:type="dxa"/>
          </w:tcPr>
          <w:p w14:paraId="15B21E53" w14:textId="77777777" w:rsidR="001F5D3A" w:rsidRDefault="001F5D3A" w:rsidP="00471AD8">
            <w:pPr>
              <w:pStyle w:val="Titolo1"/>
              <w:spacing w:before="0" w:after="0" w:line="256" w:lineRule="auto"/>
              <w:ind w:left="-142"/>
              <w:rPr>
                <w:rFonts w:ascii="Verdana" w:hAnsi="Verdana"/>
                <w:color w:val="595940"/>
                <w:sz w:val="13"/>
                <w:szCs w:val="13"/>
                <w:lang w:eastAsia="en-US"/>
              </w:rPr>
            </w:pPr>
          </w:p>
        </w:tc>
        <w:tc>
          <w:tcPr>
            <w:tcW w:w="3720" w:type="dxa"/>
          </w:tcPr>
          <w:p w14:paraId="6D421670" w14:textId="77777777" w:rsidR="001F5D3A" w:rsidRDefault="001F5D3A" w:rsidP="00471AD8">
            <w:pPr>
              <w:pStyle w:val="Titolo1"/>
              <w:spacing w:before="0" w:after="0" w:line="256" w:lineRule="auto"/>
              <w:rPr>
                <w:lang w:eastAsia="en-US"/>
              </w:rPr>
            </w:pPr>
          </w:p>
        </w:tc>
        <w:tc>
          <w:tcPr>
            <w:tcW w:w="2234" w:type="dxa"/>
            <w:hideMark/>
          </w:tcPr>
          <w:p w14:paraId="1B63C10C" w14:textId="77777777" w:rsidR="001F5D3A" w:rsidRDefault="001F5D3A" w:rsidP="00471AD8">
            <w:pPr>
              <w:pStyle w:val="Titolo1"/>
              <w:spacing w:before="0" w:after="0" w:line="256" w:lineRule="auto"/>
              <w:ind w:left="141"/>
              <w:jc w:val="center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Ministero delle politiche agricole e forestali</w:t>
            </w:r>
          </w:p>
        </w:tc>
        <w:tc>
          <w:tcPr>
            <w:tcW w:w="1842" w:type="dxa"/>
            <w:hideMark/>
          </w:tcPr>
          <w:p w14:paraId="5CF1B4A9" w14:textId="77777777" w:rsidR="001F5D3A" w:rsidRDefault="001F5D3A" w:rsidP="00471AD8">
            <w:pPr>
              <w:pStyle w:val="Titolo1"/>
              <w:spacing w:before="0" w:after="0"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Unione europea</w:t>
            </w:r>
          </w:p>
        </w:tc>
      </w:tr>
    </w:tbl>
    <w:p w14:paraId="5D743820" w14:textId="77777777" w:rsidR="001F5D3A" w:rsidRDefault="001F5D3A" w:rsidP="001F5D3A"/>
    <w:p w14:paraId="4E9A1C42" w14:textId="77777777" w:rsidR="001F5D3A" w:rsidRDefault="001F5D3A" w:rsidP="001F5D3A">
      <w:pPr>
        <w:pStyle w:val="Titolo1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Programma di Sviluppo Rurale 2014-2020 </w:t>
      </w:r>
    </w:p>
    <w:p w14:paraId="093AFAC1" w14:textId="77777777" w:rsidR="001F5D3A" w:rsidRDefault="001F5D3A" w:rsidP="001F5D3A">
      <w:pPr>
        <w:pStyle w:val="Titolo1"/>
        <w:jc w:val="center"/>
        <w:rPr>
          <w:sz w:val="32"/>
          <w:szCs w:val="32"/>
        </w:rPr>
      </w:pPr>
      <w:r>
        <w:rPr>
          <w:sz w:val="32"/>
          <w:szCs w:val="32"/>
        </w:rPr>
        <w:t>Regione autonoma Friuli Venezia Giulia</w:t>
      </w:r>
    </w:p>
    <w:p w14:paraId="36B26B5F" w14:textId="0A05FF50" w:rsidR="001F5D3A" w:rsidRPr="00E34DCF" w:rsidRDefault="001F5D3A" w:rsidP="001F5D3A">
      <w:pPr>
        <w:pStyle w:val="Titolo1"/>
        <w:jc w:val="center"/>
        <w:rPr>
          <w:caps/>
          <w:sz w:val="32"/>
          <w:szCs w:val="32"/>
        </w:rPr>
      </w:pPr>
      <w:r w:rsidRPr="00E34DCF">
        <w:rPr>
          <w:caps/>
          <w:sz w:val="32"/>
          <w:szCs w:val="32"/>
        </w:rPr>
        <w:t xml:space="preserve">Domanda </w:t>
      </w:r>
    </w:p>
    <w:p w14:paraId="75CDEA42" w14:textId="77777777" w:rsidR="001F5D3A" w:rsidRDefault="001F5D3A" w:rsidP="001F5D3A">
      <w:pPr>
        <w:pStyle w:val="Titolo1"/>
        <w:jc w:val="both"/>
        <w:rPr>
          <w:sz w:val="28"/>
          <w:szCs w:val="28"/>
        </w:rPr>
      </w:pPr>
      <w:r w:rsidRPr="00E34DCF">
        <w:rPr>
          <w:sz w:val="28"/>
          <w:szCs w:val="28"/>
        </w:rPr>
        <w:t xml:space="preserve">per l’accesso individuale alla misura 8 (Investimenti nello sviluppo delle aree forestali e nel miglioramento della redditività delle foreste), </w:t>
      </w:r>
    </w:p>
    <w:p w14:paraId="77A0E281" w14:textId="77777777" w:rsidR="001F5D3A" w:rsidRPr="00E34DCF" w:rsidRDefault="001F5D3A" w:rsidP="001F5D3A">
      <w:pPr>
        <w:pStyle w:val="Titolo1"/>
        <w:jc w:val="both"/>
        <w:rPr>
          <w:sz w:val="28"/>
          <w:szCs w:val="28"/>
        </w:rPr>
      </w:pPr>
      <w:r w:rsidRPr="00E34DCF">
        <w:rPr>
          <w:sz w:val="28"/>
          <w:szCs w:val="28"/>
        </w:rPr>
        <w:t xml:space="preserve">SOTTOMISURA 8.6 (Sostegno agli investimenti in tecnologie silvicole e nella trasformazione, mobilitazione e commercializzazione dei prodotti delle foreste), </w:t>
      </w:r>
    </w:p>
    <w:p w14:paraId="721E6ADE" w14:textId="77777777" w:rsidR="001F5D3A" w:rsidRPr="007517B8" w:rsidRDefault="001F5D3A" w:rsidP="001F5D3A">
      <w:pPr>
        <w:pStyle w:val="Titolo1"/>
        <w:jc w:val="both"/>
        <w:rPr>
          <w:sz w:val="28"/>
          <w:szCs w:val="28"/>
        </w:rPr>
      </w:pPr>
      <w:r w:rsidRPr="00E34DCF">
        <w:rPr>
          <w:sz w:val="28"/>
          <w:szCs w:val="28"/>
        </w:rPr>
        <w:t xml:space="preserve">TIPOLOGIA DI INTERVENTO 8.6.1 – TECNOLOGIE FORESTALI PER LA TRASFORMAZIONE, MOBILITAZIONE E COMMERCIALIZZAZIONE DEI PRODOTTI </w:t>
      </w:r>
      <w:r w:rsidRPr="007517B8">
        <w:rPr>
          <w:sz w:val="28"/>
          <w:szCs w:val="28"/>
        </w:rPr>
        <w:t xml:space="preserve">DELLE FORESTE </w:t>
      </w:r>
    </w:p>
    <w:p w14:paraId="13F6B82B" w14:textId="77777777" w:rsidR="001F5D3A" w:rsidRDefault="001F5D3A" w:rsidP="001F5D3A">
      <w:pPr>
        <w:ind w:left="5245"/>
        <w:rPr>
          <w:rFonts w:ascii="DecimaWE Rg" w:hAnsi="DecimaWE Rg"/>
          <w:sz w:val="22"/>
          <w:szCs w:val="22"/>
        </w:rPr>
      </w:pPr>
      <w:r>
        <w:rPr>
          <w:rFonts w:ascii="DecimaWE Rg" w:hAnsi="DecimaWE Rg"/>
          <w:sz w:val="22"/>
          <w:szCs w:val="22"/>
        </w:rPr>
        <w:t xml:space="preserve">Alla </w:t>
      </w:r>
    </w:p>
    <w:p w14:paraId="7B040449" w14:textId="77777777" w:rsidR="001F5D3A" w:rsidRDefault="001F5D3A" w:rsidP="001F5D3A">
      <w:pPr>
        <w:ind w:left="5245"/>
        <w:rPr>
          <w:rFonts w:ascii="DecimaWE Rg" w:hAnsi="DecimaWE Rg"/>
          <w:sz w:val="22"/>
          <w:szCs w:val="22"/>
        </w:rPr>
      </w:pPr>
      <w:r>
        <w:rPr>
          <w:rFonts w:ascii="DecimaWE Rg" w:hAnsi="DecimaWE Rg"/>
          <w:sz w:val="22"/>
          <w:szCs w:val="22"/>
        </w:rPr>
        <w:t>REGIONE AUTONOMA FRIULI VENEZIA GIULIA</w:t>
      </w:r>
    </w:p>
    <w:p w14:paraId="64256D56" w14:textId="77777777" w:rsidR="001F5D3A" w:rsidRDefault="001F5D3A" w:rsidP="001F5D3A">
      <w:pPr>
        <w:ind w:left="5245"/>
        <w:rPr>
          <w:rFonts w:ascii="DecimaWE Rg" w:hAnsi="DecimaWE Rg"/>
          <w:sz w:val="22"/>
          <w:szCs w:val="22"/>
        </w:rPr>
      </w:pPr>
      <w:r>
        <w:rPr>
          <w:rFonts w:ascii="DecimaWE Rg" w:hAnsi="DecimaWE Rg"/>
          <w:sz w:val="22"/>
          <w:szCs w:val="22"/>
        </w:rPr>
        <w:t>Direzione centrale risorse agricole, forestali e ittiche</w:t>
      </w:r>
    </w:p>
    <w:p w14:paraId="0AE07029" w14:textId="77777777" w:rsidR="001F5D3A" w:rsidRDefault="001F5D3A" w:rsidP="001F5D3A">
      <w:pPr>
        <w:ind w:left="5245"/>
        <w:rPr>
          <w:rFonts w:ascii="DecimaWE Rg" w:hAnsi="DecimaWE Rg"/>
          <w:sz w:val="22"/>
          <w:szCs w:val="22"/>
        </w:rPr>
      </w:pPr>
      <w:r>
        <w:rPr>
          <w:rFonts w:ascii="DecimaWE Rg" w:hAnsi="DecimaWE Rg"/>
          <w:sz w:val="22"/>
          <w:szCs w:val="22"/>
        </w:rPr>
        <w:t>Ispettorato Forestale di _________________</w:t>
      </w:r>
    </w:p>
    <w:p w14:paraId="5F3B884B" w14:textId="77777777" w:rsidR="001F5D3A" w:rsidRDefault="001F5D3A" w:rsidP="001F5D3A">
      <w:pPr>
        <w:ind w:left="5245"/>
        <w:rPr>
          <w:rFonts w:ascii="DecimaWE Rg" w:hAnsi="DecimaWE Rg"/>
          <w:sz w:val="22"/>
          <w:szCs w:val="22"/>
        </w:rPr>
      </w:pPr>
    </w:p>
    <w:p w14:paraId="09E89651" w14:textId="77777777" w:rsidR="001F5D3A" w:rsidRDefault="001F5D3A" w:rsidP="001F5D3A">
      <w:pPr>
        <w:ind w:left="5245"/>
        <w:rPr>
          <w:rFonts w:ascii="DecimaWE Rg" w:hAnsi="DecimaWE Rg"/>
          <w:b/>
          <w:sz w:val="22"/>
          <w:szCs w:val="22"/>
        </w:rPr>
      </w:pPr>
      <w:r>
        <w:rPr>
          <w:rFonts w:ascii="DecimaWE Rg" w:hAnsi="DecimaWE Rg"/>
          <w:b/>
          <w:sz w:val="22"/>
          <w:szCs w:val="22"/>
        </w:rPr>
        <w:t>Trasmessa mediante PEC a   ___________@certregione.fvg.it</w:t>
      </w:r>
    </w:p>
    <w:p w14:paraId="3ADB5893" w14:textId="77777777" w:rsidR="001F5D3A" w:rsidRDefault="001F5D3A" w:rsidP="001F5D3A">
      <w:pPr>
        <w:pStyle w:val="Corpotesto"/>
        <w:spacing w:after="120"/>
        <w:jc w:val="left"/>
        <w:rPr>
          <w:rFonts w:ascii="DecimaWE Rg" w:hAnsi="DecimaWE Rg"/>
          <w:b/>
          <w:sz w:val="24"/>
          <w:szCs w:val="24"/>
        </w:rPr>
      </w:pPr>
    </w:p>
    <w:p w14:paraId="0BE1CD42" w14:textId="77777777" w:rsidR="001F5D3A" w:rsidRDefault="001F5D3A" w:rsidP="001F5D3A">
      <w:pPr>
        <w:pStyle w:val="Corpotesto"/>
        <w:spacing w:after="120"/>
        <w:jc w:val="left"/>
        <w:rPr>
          <w:rFonts w:ascii="DecimaWE Rg" w:hAnsi="DecimaWE Rg"/>
          <w:b/>
          <w:sz w:val="22"/>
          <w:szCs w:val="22"/>
        </w:rPr>
      </w:pPr>
      <w:r>
        <w:rPr>
          <w:rFonts w:ascii="DecimaWE Rg" w:hAnsi="DecimaWE Rg"/>
          <w:b/>
          <w:sz w:val="22"/>
          <w:szCs w:val="22"/>
        </w:rPr>
        <w:t>Il sottoscritto</w:t>
      </w:r>
      <w:r>
        <w:rPr>
          <w:rStyle w:val="Rimandonotaapidipagina"/>
          <w:rFonts w:ascii="DecimaWE Rg" w:hAnsi="DecimaWE Rg"/>
          <w:b/>
          <w:sz w:val="22"/>
          <w:szCs w:val="22"/>
        </w:rPr>
        <w:footnoteReference w:id="2"/>
      </w:r>
      <w:r>
        <w:rPr>
          <w:rFonts w:ascii="DecimaWE Rg" w:hAnsi="DecimaWE Rg"/>
          <w:b/>
          <w:sz w:val="22"/>
          <w:szCs w:val="22"/>
        </w:rPr>
        <w:t>:</w:t>
      </w:r>
    </w:p>
    <w:tbl>
      <w:tblPr>
        <w:tblW w:w="9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1668"/>
        <w:gridCol w:w="2694"/>
        <w:gridCol w:w="708"/>
        <w:gridCol w:w="1276"/>
        <w:gridCol w:w="2126"/>
        <w:gridCol w:w="1046"/>
        <w:gridCol w:w="108"/>
      </w:tblGrid>
      <w:tr w:rsidR="001F5D3A" w14:paraId="4D7C3443" w14:textId="77777777" w:rsidTr="00471AD8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14:paraId="708C05E3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>
              <w:rPr>
                <w:rFonts w:ascii="DecimaWE Rg" w:hAnsi="DecimaWE Rg"/>
                <w:sz w:val="20"/>
                <w:lang w:eastAsia="en-US"/>
              </w:rPr>
              <w:t>Cognome</w:t>
            </w:r>
          </w:p>
        </w:tc>
        <w:tc>
          <w:tcPr>
            <w:tcW w:w="3402" w:type="dxa"/>
            <w:gridSpan w:val="2"/>
            <w:vAlign w:val="center"/>
          </w:tcPr>
          <w:p w14:paraId="46CAB60C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14:paraId="69B6C971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>
              <w:rPr>
                <w:rFonts w:ascii="DecimaWE Rg" w:hAnsi="DecimaWE Rg"/>
                <w:sz w:val="20"/>
                <w:lang w:eastAsia="en-US"/>
              </w:rPr>
              <w:t>Nome</w:t>
            </w:r>
          </w:p>
        </w:tc>
        <w:tc>
          <w:tcPr>
            <w:tcW w:w="3280" w:type="dxa"/>
            <w:gridSpan w:val="3"/>
            <w:vAlign w:val="center"/>
          </w:tcPr>
          <w:p w14:paraId="245AE126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1F5D3A" w14:paraId="2BA90659" w14:textId="77777777" w:rsidTr="00471AD8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14:paraId="30EDD6CB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>
              <w:rPr>
                <w:rFonts w:ascii="DecimaWE Rg" w:hAnsi="DecimaWE Rg"/>
                <w:sz w:val="20"/>
                <w:lang w:eastAsia="en-US"/>
              </w:rPr>
              <w:t>Data di nascita</w:t>
            </w:r>
          </w:p>
        </w:tc>
        <w:tc>
          <w:tcPr>
            <w:tcW w:w="3402" w:type="dxa"/>
            <w:gridSpan w:val="2"/>
            <w:vAlign w:val="center"/>
          </w:tcPr>
          <w:p w14:paraId="2F55E52A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14:paraId="0D4557AC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>
              <w:rPr>
                <w:rFonts w:ascii="DecimaWE Rg" w:hAnsi="DecimaWE Rg"/>
                <w:sz w:val="20"/>
                <w:lang w:eastAsia="en-US"/>
              </w:rPr>
              <w:t>Comune di nascita</w:t>
            </w:r>
          </w:p>
        </w:tc>
        <w:tc>
          <w:tcPr>
            <w:tcW w:w="2126" w:type="dxa"/>
            <w:vAlign w:val="center"/>
          </w:tcPr>
          <w:p w14:paraId="38412C0A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154" w:type="dxa"/>
            <w:gridSpan w:val="2"/>
            <w:vAlign w:val="center"/>
            <w:hideMark/>
          </w:tcPr>
          <w:p w14:paraId="37434B35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>
              <w:rPr>
                <w:rFonts w:ascii="DecimaWE Rg" w:hAnsi="DecimaWE Rg"/>
                <w:sz w:val="20"/>
                <w:lang w:eastAsia="en-US"/>
              </w:rPr>
              <w:t xml:space="preserve">Prov. </w:t>
            </w:r>
          </w:p>
        </w:tc>
      </w:tr>
      <w:tr w:rsidR="001F5D3A" w14:paraId="53DBA338" w14:textId="77777777" w:rsidTr="00471AD8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14:paraId="0E6552DC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>
              <w:rPr>
                <w:rFonts w:ascii="DecimaWE Rg" w:hAnsi="DecimaWE Rg"/>
                <w:sz w:val="20"/>
                <w:lang w:eastAsia="en-US"/>
              </w:rPr>
              <w:t xml:space="preserve">Residente in </w:t>
            </w:r>
            <w:r>
              <w:rPr>
                <w:rFonts w:ascii="DecimaWE Rg" w:hAnsi="DecimaWE Rg"/>
                <w:sz w:val="16"/>
                <w:szCs w:val="16"/>
                <w:lang w:eastAsia="en-US"/>
              </w:rPr>
              <w:t>(via, piazza, viale)</w:t>
            </w:r>
          </w:p>
        </w:tc>
        <w:tc>
          <w:tcPr>
            <w:tcW w:w="2694" w:type="dxa"/>
            <w:vAlign w:val="center"/>
          </w:tcPr>
          <w:p w14:paraId="6028832F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8" w:type="dxa"/>
            <w:vAlign w:val="center"/>
            <w:hideMark/>
          </w:tcPr>
          <w:p w14:paraId="0D3D83EF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>
              <w:rPr>
                <w:rFonts w:ascii="DecimaWE Rg" w:hAnsi="DecimaWE Rg"/>
                <w:sz w:val="20"/>
                <w:lang w:eastAsia="en-US"/>
              </w:rPr>
              <w:t>n.</w:t>
            </w:r>
          </w:p>
        </w:tc>
        <w:tc>
          <w:tcPr>
            <w:tcW w:w="1276" w:type="dxa"/>
            <w:vAlign w:val="center"/>
            <w:hideMark/>
          </w:tcPr>
          <w:p w14:paraId="0BFB23D8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>
              <w:rPr>
                <w:rFonts w:ascii="DecimaWE Rg" w:hAnsi="DecimaWE Rg"/>
                <w:sz w:val="20"/>
                <w:lang w:eastAsia="en-US"/>
              </w:rPr>
              <w:t xml:space="preserve">Comune di </w:t>
            </w:r>
          </w:p>
        </w:tc>
        <w:tc>
          <w:tcPr>
            <w:tcW w:w="2126" w:type="dxa"/>
            <w:vAlign w:val="center"/>
          </w:tcPr>
          <w:p w14:paraId="3C9ADBE7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154" w:type="dxa"/>
            <w:gridSpan w:val="2"/>
            <w:vAlign w:val="center"/>
            <w:hideMark/>
          </w:tcPr>
          <w:p w14:paraId="1BF2FCDE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>
              <w:rPr>
                <w:rFonts w:ascii="DecimaWE Rg" w:hAnsi="DecimaWE Rg"/>
                <w:sz w:val="20"/>
                <w:lang w:eastAsia="en-US"/>
              </w:rPr>
              <w:t xml:space="preserve">Prov. </w:t>
            </w:r>
          </w:p>
        </w:tc>
      </w:tr>
      <w:tr w:rsidR="001F5D3A" w14:paraId="37C5D460" w14:textId="77777777" w:rsidTr="00471AD8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14:paraId="2C117BA1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>
              <w:rPr>
                <w:rFonts w:ascii="DecimaWE Rg" w:hAnsi="DecimaWE Rg"/>
                <w:sz w:val="20"/>
                <w:lang w:eastAsia="en-US"/>
              </w:rPr>
              <w:t>Codice fiscale</w:t>
            </w:r>
          </w:p>
        </w:tc>
        <w:tc>
          <w:tcPr>
            <w:tcW w:w="7958" w:type="dxa"/>
            <w:gridSpan w:val="6"/>
            <w:vAlign w:val="center"/>
          </w:tcPr>
          <w:p w14:paraId="35C092A0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1F5D3A" w14:paraId="00233CCF" w14:textId="77777777" w:rsidTr="00471AD8">
        <w:trPr>
          <w:gridAfter w:val="1"/>
          <w:wAfter w:w="108" w:type="dxa"/>
        </w:trPr>
        <w:tc>
          <w:tcPr>
            <w:tcW w:w="9626" w:type="dxa"/>
            <w:gridSpan w:val="7"/>
            <w:tcBorders>
              <w:left w:val="nil"/>
              <w:right w:val="nil"/>
            </w:tcBorders>
            <w:vAlign w:val="center"/>
            <w:hideMark/>
          </w:tcPr>
          <w:p w14:paraId="3B712EF5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b/>
                <w:sz w:val="22"/>
                <w:szCs w:val="22"/>
                <w:lang w:eastAsia="en-US"/>
              </w:rPr>
            </w:pPr>
            <w:r>
              <w:rPr>
                <w:rFonts w:ascii="DecimaWE Rg" w:hAnsi="DecimaWE Rg"/>
                <w:b/>
                <w:sz w:val="22"/>
                <w:szCs w:val="22"/>
                <w:lang w:eastAsia="en-US"/>
              </w:rPr>
              <w:t xml:space="preserve">in qualità </w:t>
            </w:r>
            <w:r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di  legale rappresentante dell’azienda</w:t>
            </w:r>
            <w:r>
              <w:rPr>
                <w:rStyle w:val="Rimandonotaapidipagina"/>
                <w:rFonts w:ascii="DecimaWE Rg" w:hAnsi="DecimaWE Rg" w:cs="DecimaWE Rg"/>
                <w:b/>
                <w:sz w:val="22"/>
                <w:szCs w:val="22"/>
                <w:lang w:eastAsia="en-US"/>
              </w:rPr>
              <w:footnoteReference w:id="3"/>
            </w:r>
          </w:p>
        </w:tc>
      </w:tr>
      <w:tr w:rsidR="001F5D3A" w14:paraId="34239085" w14:textId="77777777" w:rsidTr="00471AD8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14:paraId="62E06F78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>
              <w:rPr>
                <w:rFonts w:ascii="DecimaWE Rg" w:hAnsi="DecimaWE Rg"/>
                <w:sz w:val="20"/>
                <w:lang w:eastAsia="en-US"/>
              </w:rPr>
              <w:t xml:space="preserve">CUAA </w:t>
            </w:r>
            <w:r>
              <w:rPr>
                <w:rFonts w:ascii="DecimaWE Rg" w:hAnsi="DecimaWE Rg"/>
                <w:sz w:val="16"/>
                <w:szCs w:val="16"/>
                <w:lang w:eastAsia="en-US"/>
              </w:rPr>
              <w:t>(codice fiscale)</w:t>
            </w:r>
          </w:p>
        </w:tc>
        <w:tc>
          <w:tcPr>
            <w:tcW w:w="3402" w:type="dxa"/>
            <w:gridSpan w:val="2"/>
            <w:vAlign w:val="center"/>
          </w:tcPr>
          <w:p w14:paraId="5721371E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14:paraId="304C7109" w14:textId="77777777" w:rsidR="001F5D3A" w:rsidRDefault="001F5D3A" w:rsidP="00471AD8">
            <w:pPr>
              <w:pStyle w:val="Corpotesto"/>
              <w:spacing w:before="120" w:after="120" w:line="256" w:lineRule="auto"/>
              <w:ind w:right="-108"/>
              <w:jc w:val="left"/>
              <w:rPr>
                <w:rFonts w:ascii="DecimaWE Rg" w:hAnsi="DecimaWE Rg"/>
                <w:sz w:val="20"/>
                <w:lang w:eastAsia="en-US"/>
              </w:rPr>
            </w:pPr>
            <w:r>
              <w:rPr>
                <w:rFonts w:ascii="DecimaWE Rg" w:hAnsi="DecimaWE Rg"/>
                <w:sz w:val="20"/>
                <w:lang w:eastAsia="en-US"/>
              </w:rPr>
              <w:t>PARTITA IVA</w:t>
            </w:r>
          </w:p>
        </w:tc>
        <w:tc>
          <w:tcPr>
            <w:tcW w:w="3280" w:type="dxa"/>
            <w:gridSpan w:val="3"/>
            <w:vAlign w:val="center"/>
          </w:tcPr>
          <w:p w14:paraId="7F9938C3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1F5D3A" w14:paraId="267E5BB7" w14:textId="77777777" w:rsidTr="00471AD8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14:paraId="536C0593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>
              <w:rPr>
                <w:rFonts w:ascii="DecimaWE Rg" w:hAnsi="DecimaWE Rg"/>
                <w:sz w:val="20"/>
                <w:lang w:eastAsia="en-US"/>
              </w:rPr>
              <w:lastRenderedPageBreak/>
              <w:t>Cognome o Ragione sociale</w:t>
            </w:r>
          </w:p>
        </w:tc>
        <w:tc>
          <w:tcPr>
            <w:tcW w:w="3402" w:type="dxa"/>
            <w:gridSpan w:val="2"/>
            <w:vAlign w:val="center"/>
          </w:tcPr>
          <w:p w14:paraId="721EA846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14:paraId="1D2A7766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>
              <w:rPr>
                <w:rFonts w:ascii="DecimaWE Rg" w:hAnsi="DecimaWE Rg"/>
                <w:sz w:val="20"/>
                <w:lang w:eastAsia="en-US"/>
              </w:rPr>
              <w:t>Nome</w:t>
            </w:r>
          </w:p>
        </w:tc>
        <w:tc>
          <w:tcPr>
            <w:tcW w:w="3280" w:type="dxa"/>
            <w:gridSpan w:val="3"/>
            <w:vAlign w:val="center"/>
          </w:tcPr>
          <w:p w14:paraId="0133422D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1F5D3A" w14:paraId="27C399AF" w14:textId="77777777" w:rsidTr="00471AD8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14:paraId="58914B21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>
              <w:rPr>
                <w:rFonts w:ascii="DecimaWE Rg" w:hAnsi="DecimaWE Rg"/>
                <w:sz w:val="20"/>
                <w:lang w:eastAsia="en-US"/>
              </w:rPr>
              <w:t xml:space="preserve">Residenza o sede legale in </w:t>
            </w:r>
          </w:p>
        </w:tc>
        <w:tc>
          <w:tcPr>
            <w:tcW w:w="3402" w:type="dxa"/>
            <w:gridSpan w:val="2"/>
            <w:vAlign w:val="center"/>
          </w:tcPr>
          <w:p w14:paraId="58FC198D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14:paraId="5A6D0F3C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>
              <w:rPr>
                <w:rFonts w:ascii="DecimaWE Rg" w:hAnsi="DecimaWE Rg"/>
                <w:sz w:val="20"/>
                <w:lang w:eastAsia="en-US"/>
              </w:rPr>
              <w:t xml:space="preserve">Comune di </w:t>
            </w:r>
          </w:p>
        </w:tc>
        <w:tc>
          <w:tcPr>
            <w:tcW w:w="2126" w:type="dxa"/>
            <w:vAlign w:val="center"/>
          </w:tcPr>
          <w:p w14:paraId="24EE68E9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154" w:type="dxa"/>
            <w:gridSpan w:val="2"/>
            <w:hideMark/>
          </w:tcPr>
          <w:p w14:paraId="693B6CA3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>
              <w:rPr>
                <w:rFonts w:ascii="DecimaWE Rg" w:hAnsi="DecimaWE Rg"/>
                <w:sz w:val="20"/>
                <w:lang w:eastAsia="en-US"/>
              </w:rPr>
              <w:t>Prov.</w:t>
            </w:r>
          </w:p>
        </w:tc>
      </w:tr>
      <w:tr w:rsidR="001F5D3A" w14:paraId="5929C321" w14:textId="77777777" w:rsidTr="00471AD8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14:paraId="15EB9AB4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>
              <w:rPr>
                <w:rFonts w:ascii="DecimaWE Rg" w:hAnsi="DecimaWE Rg"/>
                <w:sz w:val="20"/>
                <w:lang w:eastAsia="en-US"/>
              </w:rPr>
              <w:t>Telefono</w:t>
            </w:r>
          </w:p>
        </w:tc>
        <w:tc>
          <w:tcPr>
            <w:tcW w:w="3402" w:type="dxa"/>
            <w:gridSpan w:val="2"/>
            <w:vAlign w:val="center"/>
          </w:tcPr>
          <w:p w14:paraId="0A9AB3DA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14:paraId="6BF2581B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>
              <w:rPr>
                <w:rFonts w:ascii="DecimaWE Rg" w:hAnsi="DecimaWE Rg"/>
                <w:sz w:val="20"/>
                <w:lang w:eastAsia="en-US"/>
              </w:rPr>
              <w:t xml:space="preserve">Cellulare </w:t>
            </w:r>
          </w:p>
        </w:tc>
        <w:tc>
          <w:tcPr>
            <w:tcW w:w="2126" w:type="dxa"/>
            <w:vAlign w:val="center"/>
          </w:tcPr>
          <w:p w14:paraId="4B2B0090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154" w:type="dxa"/>
            <w:gridSpan w:val="2"/>
          </w:tcPr>
          <w:p w14:paraId="4BC17EC9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1F5D3A" w14:paraId="45781C58" w14:textId="77777777" w:rsidTr="00471AD8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14:paraId="322FA839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>
              <w:rPr>
                <w:rFonts w:ascii="DecimaWE Rg" w:hAnsi="DecimaWE Rg"/>
                <w:sz w:val="20"/>
                <w:lang w:eastAsia="en-US"/>
              </w:rPr>
              <w:t>Indirizzo email</w:t>
            </w:r>
          </w:p>
        </w:tc>
        <w:tc>
          <w:tcPr>
            <w:tcW w:w="4678" w:type="dxa"/>
            <w:gridSpan w:val="3"/>
            <w:vAlign w:val="center"/>
          </w:tcPr>
          <w:p w14:paraId="69556760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bottom w:val="nil"/>
              <w:right w:val="nil"/>
            </w:tcBorders>
            <w:vAlign w:val="center"/>
          </w:tcPr>
          <w:p w14:paraId="0C6BB175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154" w:type="dxa"/>
            <w:gridSpan w:val="2"/>
            <w:tcBorders>
              <w:left w:val="nil"/>
              <w:bottom w:val="nil"/>
              <w:right w:val="nil"/>
            </w:tcBorders>
          </w:tcPr>
          <w:p w14:paraId="1A839858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1F5D3A" w14:paraId="5FFC386B" w14:textId="77777777" w:rsidTr="00471AD8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14:paraId="2BE43489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>
              <w:rPr>
                <w:rFonts w:ascii="DecimaWE Rg" w:hAnsi="DecimaWE Rg"/>
                <w:sz w:val="20"/>
                <w:lang w:eastAsia="en-US"/>
              </w:rPr>
              <w:t>Indirizzo di posta elettronica certificata - PEC</w:t>
            </w:r>
          </w:p>
        </w:tc>
        <w:tc>
          <w:tcPr>
            <w:tcW w:w="4678" w:type="dxa"/>
            <w:gridSpan w:val="3"/>
            <w:vAlign w:val="center"/>
          </w:tcPr>
          <w:p w14:paraId="6CC03A11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14:paraId="25809743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7AD32" w14:textId="77777777" w:rsidR="001F5D3A" w:rsidRDefault="001F5D3A" w:rsidP="00471AD8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</w:tbl>
    <w:p w14:paraId="6A0D583B" w14:textId="77777777" w:rsidR="001F5D3A" w:rsidRDefault="001F5D3A" w:rsidP="001F5D3A">
      <w:pPr>
        <w:ind w:left="142" w:right="141" w:hanging="142"/>
        <w:jc w:val="both"/>
        <w:rPr>
          <w:rFonts w:ascii="DecimaWE Rg" w:hAnsi="DecimaWE Rg"/>
          <w:bCs/>
          <w:sz w:val="22"/>
          <w:szCs w:val="22"/>
        </w:rPr>
      </w:pPr>
    </w:p>
    <w:p w14:paraId="15EFCDBA" w14:textId="340E47BE" w:rsidR="00DD482D" w:rsidRPr="00DD482D" w:rsidRDefault="001F5D3A" w:rsidP="00DD482D">
      <w:pPr>
        <w:ind w:right="141"/>
        <w:jc w:val="center"/>
        <w:rPr>
          <w:rFonts w:ascii="DecimaWE Rg" w:hAnsi="DecimaWE Rg"/>
          <w:bCs/>
          <w:caps/>
          <w:sz w:val="22"/>
          <w:szCs w:val="22"/>
        </w:rPr>
      </w:pPr>
      <w:r w:rsidRPr="00DD482D">
        <w:rPr>
          <w:rFonts w:ascii="DecimaWE Rg" w:hAnsi="DecimaWE Rg"/>
          <w:bCs/>
          <w:caps/>
          <w:sz w:val="22"/>
          <w:szCs w:val="22"/>
        </w:rPr>
        <w:t>chiede</w:t>
      </w:r>
    </w:p>
    <w:p w14:paraId="1CFEB6D6" w14:textId="2BB4041B" w:rsidR="001F5D3A" w:rsidRDefault="001F5D3A" w:rsidP="001F5D3A">
      <w:pPr>
        <w:ind w:right="141"/>
        <w:jc w:val="both"/>
        <w:rPr>
          <w:rFonts w:ascii="DecimaWE Rg" w:hAnsi="DecimaWE Rg"/>
          <w:bCs/>
          <w:sz w:val="22"/>
          <w:szCs w:val="22"/>
        </w:rPr>
      </w:pPr>
      <w:r>
        <w:rPr>
          <w:rFonts w:ascii="DecimaWE Rg" w:hAnsi="DecimaWE Rg"/>
          <w:bCs/>
          <w:sz w:val="22"/>
          <w:szCs w:val="22"/>
        </w:rPr>
        <w:t xml:space="preserve">di accedere alla tipologia di intervento 8.6.1 di cui al Programma di sviluppo rurale 2014-2020 della Regione autonoma Friuli Venezia Giulia </w:t>
      </w:r>
      <w:r>
        <w:rPr>
          <w:rFonts w:ascii="DecimaWE Rg" w:hAnsi="DecimaWE Rg"/>
          <w:sz w:val="22"/>
          <w:szCs w:val="22"/>
        </w:rPr>
        <w:t>mediante accesso individuale, ai sensi del regolamento (UE) n.1305/2013 del Parlamento europeo e del Consiglio del 17 dicembre 2013 e di q</w:t>
      </w:r>
      <w:r>
        <w:rPr>
          <w:rFonts w:ascii="DecimaWE Rg" w:hAnsi="DecimaWE Rg"/>
          <w:bCs/>
          <w:sz w:val="22"/>
          <w:szCs w:val="22"/>
        </w:rPr>
        <w:t xml:space="preserve">uanto disposto dal bando. </w:t>
      </w:r>
    </w:p>
    <w:p w14:paraId="72B8FCB1" w14:textId="77777777" w:rsidR="001F5D3A" w:rsidRDefault="001F5D3A" w:rsidP="001F5D3A">
      <w:pPr>
        <w:ind w:right="141"/>
        <w:jc w:val="both"/>
        <w:rPr>
          <w:rFonts w:ascii="DecimaWE Rg" w:hAnsi="DecimaWE Rg"/>
          <w:bCs/>
          <w:sz w:val="22"/>
          <w:szCs w:val="22"/>
        </w:rPr>
      </w:pPr>
      <w:r>
        <w:rPr>
          <w:rFonts w:ascii="DecimaWE Rg" w:hAnsi="DecimaWE Rg"/>
          <w:bCs/>
          <w:sz w:val="22"/>
          <w:szCs w:val="22"/>
        </w:rPr>
        <w:t>A tale fine dichiara</w:t>
      </w:r>
      <w:r>
        <w:rPr>
          <w:rFonts w:ascii="DecimaWE Rg" w:hAnsi="DecimaWE Rg"/>
          <w:sz w:val="22"/>
          <w:szCs w:val="22"/>
        </w:rPr>
        <w:t xml:space="preserve">, </w:t>
      </w:r>
      <w:r>
        <w:rPr>
          <w:rFonts w:ascii="DecimaWE Rg" w:hAnsi="DecimaWE Rg"/>
          <w:bCs/>
          <w:sz w:val="22"/>
          <w:szCs w:val="22"/>
        </w:rPr>
        <w:t>ai sensi dell’art. 47 del DPR n. 445/2000, consapevole delle sanzioni penali richiamate dall’art.76 del sopradetto DPR, in caso di dichiarazioni mendaci e di formazione o uso di atti falsi:</w:t>
      </w:r>
    </w:p>
    <w:p w14:paraId="3DC3010C" w14:textId="77777777" w:rsidR="001F5D3A" w:rsidRDefault="001F5D3A" w:rsidP="00461954">
      <w:pPr>
        <w:numPr>
          <w:ilvl w:val="0"/>
          <w:numId w:val="12"/>
        </w:numPr>
        <w:ind w:left="284" w:right="141" w:hanging="284"/>
        <w:jc w:val="both"/>
        <w:rPr>
          <w:rFonts w:ascii="DecimaWE Rg" w:hAnsi="DecimaWE Rg"/>
          <w:bCs/>
          <w:sz w:val="22"/>
          <w:szCs w:val="22"/>
        </w:rPr>
      </w:pPr>
      <w:r>
        <w:rPr>
          <w:rFonts w:ascii="DecimaWE Rg" w:hAnsi="DecimaWE Rg"/>
          <w:bCs/>
          <w:sz w:val="22"/>
          <w:szCs w:val="22"/>
        </w:rPr>
        <w:t>di avere ____________</w:t>
      </w:r>
      <w:r>
        <w:rPr>
          <w:rStyle w:val="Rimandonotaapidipagina"/>
          <w:rFonts w:ascii="DecimaWE Rg" w:hAnsi="DecimaWE Rg"/>
          <w:bCs/>
          <w:sz w:val="22"/>
          <w:szCs w:val="22"/>
        </w:rPr>
        <w:footnoteReference w:id="4"/>
      </w:r>
      <w:r>
        <w:rPr>
          <w:rFonts w:ascii="DecimaWE Rg" w:hAnsi="DecimaWE Rg"/>
          <w:bCs/>
          <w:sz w:val="22"/>
          <w:szCs w:val="22"/>
        </w:rPr>
        <w:t xml:space="preserve"> (costituito o aggiornato) il fascicolo aziendale elettronico, ai sensi del decreto del Presidente della Repubblica 1 dicembre 1999, n. 503 (Regolamento recante norme per l'istituzione della Carta dell'agricoltore e del pescatore e dell'anagrafe delle aziende agricole, in attuazione dell'articolo 14, comma 3, del decreto legislativo 30 aprile 1998, n. 173);</w:t>
      </w:r>
    </w:p>
    <w:p w14:paraId="7D0BEED1" w14:textId="77777777" w:rsidR="001F5D3A" w:rsidRDefault="001F5D3A" w:rsidP="00461954">
      <w:pPr>
        <w:numPr>
          <w:ilvl w:val="0"/>
          <w:numId w:val="12"/>
        </w:numPr>
        <w:ind w:left="284" w:right="142" w:hanging="284"/>
        <w:jc w:val="both"/>
        <w:rPr>
          <w:rFonts w:ascii="DecimaWE Rg" w:hAnsi="DecimaWE Rg"/>
          <w:bCs/>
          <w:sz w:val="22"/>
          <w:szCs w:val="22"/>
        </w:rPr>
      </w:pPr>
      <w:r>
        <w:rPr>
          <w:rFonts w:ascii="DecimaWE Rg" w:hAnsi="DecimaWE Rg"/>
          <w:bCs/>
          <w:sz w:val="22"/>
          <w:szCs w:val="22"/>
        </w:rPr>
        <w:t>di essere in possesso dei requisiti di ammissibilità previsti ai fini dell’accesso alla tipologia di intervento 8.6.1 del PSR 2014-2020;</w:t>
      </w:r>
    </w:p>
    <w:p w14:paraId="4DD5B060" w14:textId="77777777" w:rsidR="001F5D3A" w:rsidRDefault="001F5D3A" w:rsidP="00461954">
      <w:pPr>
        <w:numPr>
          <w:ilvl w:val="0"/>
          <w:numId w:val="12"/>
        </w:numPr>
        <w:ind w:left="284" w:right="142" w:hanging="284"/>
        <w:jc w:val="both"/>
        <w:rPr>
          <w:rFonts w:ascii="DecimaWE Rg" w:hAnsi="DecimaWE Rg"/>
          <w:bCs/>
          <w:sz w:val="22"/>
          <w:szCs w:val="22"/>
        </w:rPr>
      </w:pPr>
      <w:r>
        <w:rPr>
          <w:rFonts w:ascii="DecimaWE Rg" w:hAnsi="DecimaWE Rg"/>
          <w:bCs/>
          <w:sz w:val="22"/>
          <w:szCs w:val="22"/>
        </w:rPr>
        <w:t>che l’azienda è in possesso dei requisiti di ammissibilità previsti per l’accesso alla tipologia di intervento 8.6.1 del PSR 2014-2020;</w:t>
      </w:r>
    </w:p>
    <w:p w14:paraId="19DC34CF" w14:textId="77777777" w:rsidR="001F5D3A" w:rsidRDefault="001F5D3A" w:rsidP="00461954">
      <w:pPr>
        <w:numPr>
          <w:ilvl w:val="0"/>
          <w:numId w:val="12"/>
        </w:numPr>
        <w:ind w:left="284" w:right="142" w:hanging="284"/>
        <w:jc w:val="both"/>
        <w:rPr>
          <w:rFonts w:ascii="DecimaWE Rg" w:hAnsi="DecimaWE Rg"/>
          <w:bCs/>
          <w:sz w:val="22"/>
          <w:szCs w:val="22"/>
        </w:rPr>
      </w:pPr>
      <w:r>
        <w:rPr>
          <w:rFonts w:ascii="DecimaWE Rg" w:hAnsi="DecimaWE Rg"/>
          <w:bCs/>
          <w:sz w:val="22"/>
          <w:szCs w:val="22"/>
        </w:rPr>
        <w:t xml:space="preserve"> </w:t>
      </w:r>
      <w:r w:rsidRPr="00CD6830">
        <w:rPr>
          <w:rFonts w:ascii="DecimaWE Rg" w:hAnsi="DecimaWE Rg"/>
          <w:bCs/>
          <w:sz w:val="22"/>
          <w:szCs w:val="22"/>
        </w:rPr>
        <w:t>che, in particolare,  l’azienda</w:t>
      </w:r>
    </w:p>
    <w:p w14:paraId="2FE2AC30" w14:textId="77777777" w:rsidR="001F5D3A" w:rsidRPr="000119E3" w:rsidRDefault="001F5D3A" w:rsidP="001F5D3A">
      <w:pPr>
        <w:ind w:left="720" w:right="142"/>
        <w:jc w:val="both"/>
        <w:rPr>
          <w:rFonts w:ascii="DecimaWE Rg" w:hAnsi="DecimaWE Rg"/>
          <w:bCs/>
          <w:sz w:val="22"/>
          <w:szCs w:val="22"/>
        </w:rPr>
      </w:pPr>
      <w:r>
        <w:rPr>
          <w:rFonts w:ascii="DecimaWE Rg" w:hAnsi="DecimaWE Rg"/>
          <w:bCs/>
          <w:sz w:val="22"/>
          <w:szCs w:val="22"/>
        </w:rPr>
        <w:t xml:space="preserve">- </w:t>
      </w:r>
      <w:r w:rsidRPr="000119E3">
        <w:rPr>
          <w:rFonts w:ascii="DecimaWE Rg" w:hAnsi="DecimaWE Rg"/>
          <w:bCs/>
          <w:sz w:val="22"/>
          <w:szCs w:val="22"/>
        </w:rPr>
        <w:t xml:space="preserve">è micro/piccola/media impresa </w:t>
      </w:r>
    </w:p>
    <w:p w14:paraId="25F46FC0" w14:textId="77777777" w:rsidR="001F5D3A" w:rsidRDefault="001F5D3A" w:rsidP="001F5D3A">
      <w:pPr>
        <w:pStyle w:val="Paragrafoelenco"/>
        <w:spacing w:after="0" w:line="240" w:lineRule="auto"/>
        <w:ind w:right="142"/>
        <w:jc w:val="both"/>
        <w:rPr>
          <w:rFonts w:ascii="DecimaWE Rg" w:hAnsi="DecimaWE Rg"/>
          <w:bCs/>
          <w:lang w:eastAsia="it-IT"/>
        </w:rPr>
      </w:pPr>
      <w:r>
        <w:rPr>
          <w:rFonts w:ascii="DecimaWE Rg" w:hAnsi="DecimaWE Rg"/>
          <w:bCs/>
          <w:lang w:eastAsia="it-IT"/>
        </w:rPr>
        <w:t xml:space="preserve"> - </w:t>
      </w:r>
      <w:r w:rsidRPr="0012286A">
        <w:rPr>
          <w:rFonts w:ascii="DecimaWE Rg" w:hAnsi="DecimaWE Rg"/>
          <w:bCs/>
          <w:lang w:eastAsia="it-IT"/>
        </w:rPr>
        <w:t>non</w:t>
      </w:r>
      <w:r w:rsidRPr="00340A9C">
        <w:rPr>
          <w:rFonts w:ascii="DecimaWE Rg" w:hAnsi="DecimaWE Rg"/>
          <w:bCs/>
          <w:lang w:eastAsia="it-IT"/>
        </w:rPr>
        <w:t xml:space="preserve"> è impresa in difficoltà come definita all’articolo 2, paragrafo </w:t>
      </w:r>
      <w:r>
        <w:rPr>
          <w:rFonts w:ascii="DecimaWE Rg" w:hAnsi="DecimaWE Rg"/>
          <w:bCs/>
          <w:lang w:eastAsia="it-IT"/>
        </w:rPr>
        <w:t>1</w:t>
      </w:r>
      <w:r w:rsidRPr="00340A9C">
        <w:rPr>
          <w:rFonts w:ascii="DecimaWE Rg" w:hAnsi="DecimaWE Rg"/>
          <w:bCs/>
          <w:lang w:eastAsia="it-IT"/>
        </w:rPr>
        <w:t>, punto 14 del regolamento (UE) 702/2014;</w:t>
      </w:r>
    </w:p>
    <w:p w14:paraId="2D6FE913" w14:textId="7AE3779C" w:rsidR="001F5D3A" w:rsidRPr="00B37C29" w:rsidRDefault="00B37C29" w:rsidP="001F5D3A">
      <w:pPr>
        <w:ind w:left="142" w:right="141" w:hanging="142"/>
        <w:jc w:val="both"/>
        <w:rPr>
          <w:rFonts w:ascii="DecimaWE Rg" w:hAnsi="DecimaWE Rg"/>
          <w:bCs/>
          <w:sz w:val="22"/>
          <w:szCs w:val="22"/>
        </w:rPr>
      </w:pPr>
      <w:r w:rsidRPr="00B37C29">
        <w:rPr>
          <w:rFonts w:ascii="DecimaWE Rg" w:hAnsi="DecimaWE Rg"/>
          <w:bCs/>
          <w:sz w:val="22"/>
          <w:szCs w:val="22"/>
        </w:rPr>
        <w:t>5. che gli interventi oggetto della domanda di sostegno sono i seguenti: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5"/>
        <w:gridCol w:w="1560"/>
      </w:tblGrid>
      <w:tr w:rsidR="001F5D3A" w14:paraId="658DF851" w14:textId="77777777" w:rsidTr="00471AD8">
        <w:tc>
          <w:tcPr>
            <w:tcW w:w="9495" w:type="dxa"/>
            <w:gridSpan w:val="2"/>
            <w:vAlign w:val="center"/>
            <w:hideMark/>
          </w:tcPr>
          <w:p w14:paraId="394D4CF4" w14:textId="77777777" w:rsidR="001F5D3A" w:rsidRDefault="001F5D3A" w:rsidP="00471AD8">
            <w:pPr>
              <w:spacing w:before="120" w:after="120" w:line="256" w:lineRule="auto"/>
              <w:jc w:val="center"/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</w:pPr>
            <w:r w:rsidRPr="00B37C29"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  <w:t>Tipologia di intervento 8.6.1</w:t>
            </w:r>
          </w:p>
        </w:tc>
      </w:tr>
      <w:tr w:rsidR="001F5D3A" w14:paraId="730D3DAD" w14:textId="77777777" w:rsidTr="00471AD8">
        <w:tc>
          <w:tcPr>
            <w:tcW w:w="7935" w:type="dxa"/>
            <w:hideMark/>
          </w:tcPr>
          <w:p w14:paraId="127C26CD" w14:textId="77777777" w:rsidR="001F5D3A" w:rsidRDefault="001F5D3A" w:rsidP="00471AD8">
            <w:pPr>
              <w:spacing w:before="120" w:after="120" w:line="256" w:lineRule="auto"/>
              <w:jc w:val="center"/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  <w:t>Descrizione interventi</w:t>
            </w:r>
          </w:p>
        </w:tc>
        <w:tc>
          <w:tcPr>
            <w:tcW w:w="1560" w:type="dxa"/>
            <w:hideMark/>
          </w:tcPr>
          <w:p w14:paraId="3FE9451D" w14:textId="77777777" w:rsidR="001F5D3A" w:rsidRDefault="001F5D3A" w:rsidP="00471AD8">
            <w:pPr>
              <w:spacing w:before="120" w:after="120" w:line="256" w:lineRule="auto"/>
              <w:jc w:val="center"/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  <w:t>Importo al netto dell’IVA</w:t>
            </w:r>
          </w:p>
        </w:tc>
      </w:tr>
      <w:tr w:rsidR="001F5D3A" w14:paraId="7F907CCD" w14:textId="77777777" w:rsidTr="00471AD8">
        <w:tc>
          <w:tcPr>
            <w:tcW w:w="7935" w:type="dxa"/>
            <w:hideMark/>
          </w:tcPr>
          <w:p w14:paraId="5E041560" w14:textId="77777777" w:rsidR="001F5D3A" w:rsidRPr="00D93FE1" w:rsidRDefault="001F5D3A" w:rsidP="00471AD8">
            <w:pPr>
              <w:spacing w:before="120" w:line="256" w:lineRule="auto"/>
              <w:jc w:val="both"/>
              <w:rPr>
                <w:rFonts w:ascii="DecimaWE Rg" w:hAnsi="DecimaWE Rg" w:cs="DecimaWE Rg"/>
                <w:bCs/>
                <w:i/>
                <w:lang w:eastAsia="en-US"/>
              </w:rPr>
            </w:pPr>
            <w:r>
              <w:rPr>
                <w:rFonts w:ascii="DecimaWE Rg" w:hAnsi="DecimaWE Rg" w:cs="DecimaWE Rg"/>
                <w:bCs/>
                <w:i/>
                <w:sz w:val="22"/>
                <w:szCs w:val="22"/>
                <w:lang w:eastAsia="en-US"/>
              </w:rPr>
              <w:t xml:space="preserve">ad esempio: </w:t>
            </w:r>
            <w:r w:rsidRPr="00D93FE1">
              <w:rPr>
                <w:rFonts w:ascii="DecimaWE Rg" w:hAnsi="DecimaWE Rg" w:cs="DecimaWE Rg"/>
                <w:bCs/>
                <w:i/>
                <w:sz w:val="22"/>
                <w:szCs w:val="22"/>
                <w:lang w:eastAsia="en-US"/>
              </w:rPr>
              <w:t>Acquisto</w:t>
            </w:r>
            <w:r>
              <w:rPr>
                <w:rFonts w:ascii="DecimaWE Rg" w:hAnsi="DecimaWE Rg" w:cs="DecimaWE Rg"/>
                <w:bCs/>
                <w:i/>
                <w:sz w:val="22"/>
                <w:szCs w:val="22"/>
                <w:lang w:eastAsia="en-US"/>
              </w:rPr>
              <w:t xml:space="preserve"> di macchine e attrezzature per il lavoro in bosco </w:t>
            </w:r>
            <w:r w:rsidRPr="00D93FE1">
              <w:rPr>
                <w:rFonts w:ascii="DecimaWE Rg" w:hAnsi="DecimaWE Rg" w:cs="DecimaWE Rg"/>
                <w:bCs/>
                <w:i/>
                <w:sz w:val="22"/>
                <w:szCs w:val="22"/>
                <w:lang w:eastAsia="en-US"/>
              </w:rPr>
              <w:t>prestazioni economiche e ambientali dell’azienda.</w:t>
            </w:r>
          </w:p>
        </w:tc>
        <w:tc>
          <w:tcPr>
            <w:tcW w:w="1560" w:type="dxa"/>
          </w:tcPr>
          <w:p w14:paraId="5DB4E3B5" w14:textId="77777777" w:rsidR="001F5D3A" w:rsidRDefault="001F5D3A" w:rsidP="00471AD8">
            <w:pPr>
              <w:spacing w:before="120" w:line="256" w:lineRule="auto"/>
              <w:jc w:val="both"/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pPr>
          </w:p>
        </w:tc>
      </w:tr>
      <w:tr w:rsidR="001F5D3A" w14:paraId="32D81F7E" w14:textId="77777777" w:rsidTr="00471AD8">
        <w:tc>
          <w:tcPr>
            <w:tcW w:w="7935" w:type="dxa"/>
            <w:hideMark/>
          </w:tcPr>
          <w:p w14:paraId="6510D3CF" w14:textId="77777777" w:rsidR="001F5D3A" w:rsidRPr="00D93FE1" w:rsidRDefault="001F5D3A" w:rsidP="00471AD8">
            <w:pPr>
              <w:spacing w:before="120" w:line="256" w:lineRule="auto"/>
              <w:jc w:val="both"/>
              <w:rPr>
                <w:rFonts w:ascii="DecimaWE Rg" w:hAnsi="DecimaWE Rg" w:cs="DecimaWE Rg"/>
                <w:bCs/>
                <w:i/>
                <w:lang w:eastAsia="en-US"/>
              </w:rPr>
            </w:pPr>
            <w:r>
              <w:rPr>
                <w:rFonts w:ascii="DecimaWE Rg" w:hAnsi="DecimaWE Rg" w:cs="DecimaWE Rg"/>
                <w:bCs/>
                <w:i/>
                <w:sz w:val="22"/>
                <w:szCs w:val="22"/>
                <w:lang w:eastAsia="en-US"/>
              </w:rPr>
              <w:t>……….</w:t>
            </w:r>
          </w:p>
        </w:tc>
        <w:tc>
          <w:tcPr>
            <w:tcW w:w="1560" w:type="dxa"/>
          </w:tcPr>
          <w:p w14:paraId="519A9878" w14:textId="77777777" w:rsidR="001F5D3A" w:rsidRDefault="001F5D3A" w:rsidP="00471AD8">
            <w:pPr>
              <w:spacing w:before="120" w:line="256" w:lineRule="auto"/>
              <w:jc w:val="both"/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pPr>
          </w:p>
        </w:tc>
      </w:tr>
      <w:tr w:rsidR="001F5D3A" w14:paraId="0038B7A4" w14:textId="77777777" w:rsidTr="00471AD8">
        <w:tc>
          <w:tcPr>
            <w:tcW w:w="7935" w:type="dxa"/>
          </w:tcPr>
          <w:p w14:paraId="283CEDD5" w14:textId="77777777" w:rsidR="001F5D3A" w:rsidRDefault="001F5D3A" w:rsidP="00471AD8">
            <w:pPr>
              <w:spacing w:before="120" w:line="256" w:lineRule="auto"/>
              <w:jc w:val="both"/>
              <w:rPr>
                <w:rFonts w:ascii="DecimaWE Rg" w:hAnsi="DecimaWE Rg" w:cs="DecimaWE Rg"/>
                <w:bCs/>
                <w:lang w:eastAsia="en-US"/>
              </w:rPr>
            </w:pPr>
            <w:r>
              <w:rPr>
                <w:rFonts w:ascii="DecimaWE Rg" w:hAnsi="DecimaWE Rg" w:cs="DecimaWE Rg"/>
                <w:bCs/>
                <w:lang w:eastAsia="en-US"/>
              </w:rPr>
              <w:t>……</w:t>
            </w:r>
          </w:p>
        </w:tc>
        <w:tc>
          <w:tcPr>
            <w:tcW w:w="1560" w:type="dxa"/>
          </w:tcPr>
          <w:p w14:paraId="447CBBAD" w14:textId="77777777" w:rsidR="001F5D3A" w:rsidRDefault="001F5D3A" w:rsidP="00471AD8">
            <w:pPr>
              <w:spacing w:before="120" w:line="256" w:lineRule="auto"/>
              <w:jc w:val="both"/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pPr>
          </w:p>
        </w:tc>
      </w:tr>
      <w:tr w:rsidR="001F5D3A" w14:paraId="7B0A7BB1" w14:textId="77777777" w:rsidTr="00471AD8">
        <w:tc>
          <w:tcPr>
            <w:tcW w:w="7935" w:type="dxa"/>
          </w:tcPr>
          <w:p w14:paraId="1AE9AF40" w14:textId="77777777" w:rsidR="001F5D3A" w:rsidRDefault="001F5D3A" w:rsidP="00471AD8">
            <w:pPr>
              <w:spacing w:before="120" w:line="256" w:lineRule="auto"/>
              <w:jc w:val="both"/>
              <w:rPr>
                <w:rFonts w:ascii="DecimaWE Rg" w:hAnsi="DecimaWE Rg" w:cs="DecimaWE Rg"/>
                <w:bCs/>
                <w:lang w:eastAsia="en-US"/>
              </w:rPr>
            </w:pPr>
            <w:r>
              <w:rPr>
                <w:rFonts w:ascii="DecimaWE Rg" w:hAnsi="DecimaWE Rg" w:cs="DecimaWE Rg"/>
                <w:bCs/>
                <w:lang w:eastAsia="en-US"/>
              </w:rPr>
              <w:t>……</w:t>
            </w:r>
          </w:p>
        </w:tc>
        <w:tc>
          <w:tcPr>
            <w:tcW w:w="1560" w:type="dxa"/>
          </w:tcPr>
          <w:p w14:paraId="11F4E539" w14:textId="77777777" w:rsidR="001F5D3A" w:rsidRDefault="001F5D3A" w:rsidP="00471AD8">
            <w:pPr>
              <w:spacing w:before="120" w:line="256" w:lineRule="auto"/>
              <w:jc w:val="both"/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pPr>
          </w:p>
        </w:tc>
      </w:tr>
      <w:tr w:rsidR="001F5D3A" w14:paraId="62C65140" w14:textId="77777777" w:rsidTr="00471AD8">
        <w:tc>
          <w:tcPr>
            <w:tcW w:w="7935" w:type="dxa"/>
            <w:hideMark/>
          </w:tcPr>
          <w:p w14:paraId="5C383A26" w14:textId="77777777" w:rsidR="001F5D3A" w:rsidRDefault="001F5D3A" w:rsidP="00471AD8">
            <w:pPr>
              <w:spacing w:before="120" w:line="256" w:lineRule="auto"/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pPr>
            <w:r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t>Costi generali.</w:t>
            </w:r>
          </w:p>
        </w:tc>
        <w:tc>
          <w:tcPr>
            <w:tcW w:w="1560" w:type="dxa"/>
          </w:tcPr>
          <w:p w14:paraId="741B9F97" w14:textId="77777777" w:rsidR="001F5D3A" w:rsidRDefault="001F5D3A" w:rsidP="00471AD8">
            <w:pPr>
              <w:spacing w:before="120" w:line="256" w:lineRule="auto"/>
              <w:jc w:val="both"/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F5D3A" w14:paraId="32C34526" w14:textId="77777777" w:rsidTr="00471AD8">
        <w:tc>
          <w:tcPr>
            <w:tcW w:w="7935" w:type="dxa"/>
            <w:hideMark/>
          </w:tcPr>
          <w:p w14:paraId="6D27E594" w14:textId="77777777" w:rsidR="001F5D3A" w:rsidRDefault="001F5D3A" w:rsidP="00471AD8">
            <w:pPr>
              <w:spacing w:before="120" w:line="256" w:lineRule="auto"/>
              <w:jc w:val="right"/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  <w:t>COSTO TOTALE tipo di intervento ____ euro</w:t>
            </w:r>
            <w:r>
              <w:rPr>
                <w:rStyle w:val="Rimandonotaapidipagina"/>
                <w:rFonts w:ascii="DecimaWE Rg" w:hAnsi="DecimaWE Rg"/>
                <w:b/>
                <w:bCs/>
                <w:sz w:val="22"/>
                <w:szCs w:val="22"/>
                <w:lang w:eastAsia="en-US"/>
              </w:rPr>
              <w:footnoteReference w:id="5"/>
            </w:r>
          </w:p>
        </w:tc>
        <w:tc>
          <w:tcPr>
            <w:tcW w:w="1560" w:type="dxa"/>
          </w:tcPr>
          <w:p w14:paraId="2E9F5D19" w14:textId="77777777" w:rsidR="001F5D3A" w:rsidRDefault="001F5D3A" w:rsidP="00471AD8">
            <w:pPr>
              <w:spacing w:before="120" w:line="256" w:lineRule="auto"/>
              <w:jc w:val="both"/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8409E12" w14:textId="26BC060F" w:rsidR="001F5D3A" w:rsidRPr="00B37C29" w:rsidRDefault="00B37C29" w:rsidP="00B37C29">
      <w:pPr>
        <w:spacing w:before="240"/>
        <w:ind w:right="142"/>
        <w:jc w:val="both"/>
        <w:rPr>
          <w:rFonts w:ascii="DecimaWE Rg" w:hAnsi="DecimaWE Rg"/>
          <w:sz w:val="22"/>
          <w:szCs w:val="22"/>
        </w:rPr>
      </w:pPr>
      <w:r w:rsidRPr="00B37C29">
        <w:rPr>
          <w:rFonts w:ascii="DecimaWE Rg" w:hAnsi="DecimaWE Rg"/>
          <w:sz w:val="22"/>
          <w:szCs w:val="22"/>
        </w:rPr>
        <w:lastRenderedPageBreak/>
        <w:t xml:space="preserve">6. </w:t>
      </w:r>
      <w:r w:rsidR="001F5D3A" w:rsidRPr="00B37C29">
        <w:rPr>
          <w:rFonts w:ascii="DecimaWE Rg" w:hAnsi="DecimaWE Rg"/>
          <w:sz w:val="22"/>
          <w:szCs w:val="22"/>
        </w:rPr>
        <w:t>che il Piano aziendale/la domanda di sostegno prevede un costo totale complessivo  di euro ________</w:t>
      </w:r>
      <w:r w:rsidR="001F5D3A" w:rsidRPr="00B37C29">
        <w:rPr>
          <w:rFonts w:ascii="DecimaWE Rg" w:hAnsi="DecimaWE Rg"/>
          <w:sz w:val="22"/>
          <w:szCs w:val="22"/>
        </w:rPr>
        <w:footnoteReference w:id="6"/>
      </w:r>
      <w:r w:rsidR="001F5D3A" w:rsidRPr="00B37C29">
        <w:rPr>
          <w:rFonts w:ascii="DecimaWE Rg" w:hAnsi="DecimaWE Rg"/>
          <w:sz w:val="22"/>
          <w:szCs w:val="22"/>
        </w:rPr>
        <w:t>.</w:t>
      </w:r>
    </w:p>
    <w:p w14:paraId="31FCD528" w14:textId="5A1EC360" w:rsidR="001F5D3A" w:rsidRDefault="00B37C29" w:rsidP="00B37C29">
      <w:pPr>
        <w:spacing w:before="120"/>
        <w:ind w:right="141"/>
        <w:jc w:val="both"/>
        <w:rPr>
          <w:rFonts w:ascii="DecimaWE Rg" w:hAnsi="DecimaWE Rg"/>
          <w:sz w:val="22"/>
          <w:szCs w:val="22"/>
        </w:rPr>
      </w:pPr>
      <w:r>
        <w:rPr>
          <w:rFonts w:ascii="DecimaWE Rg" w:hAnsi="DecimaWE Rg"/>
          <w:sz w:val="22"/>
          <w:szCs w:val="22"/>
        </w:rPr>
        <w:t xml:space="preserve">7. </w:t>
      </w:r>
      <w:r w:rsidR="001F5D3A">
        <w:rPr>
          <w:rFonts w:ascii="DecimaWE Rg" w:hAnsi="DecimaWE Rg"/>
          <w:sz w:val="22"/>
          <w:szCs w:val="22"/>
        </w:rPr>
        <w:t>di essere a conoscenza:</w:t>
      </w:r>
    </w:p>
    <w:p w14:paraId="4B8A3759" w14:textId="77777777" w:rsidR="001F5D3A" w:rsidRDefault="001F5D3A" w:rsidP="001F5D3A">
      <w:pPr>
        <w:spacing w:before="120"/>
        <w:ind w:left="426" w:right="141"/>
        <w:jc w:val="both"/>
        <w:rPr>
          <w:rFonts w:ascii="DecimaWE Rg" w:hAnsi="DecimaWE Rg"/>
          <w:sz w:val="22"/>
          <w:szCs w:val="22"/>
        </w:rPr>
      </w:pPr>
      <w:r>
        <w:rPr>
          <w:rFonts w:ascii="DecimaWE Rg" w:hAnsi="DecimaWE Rg"/>
          <w:sz w:val="22"/>
          <w:szCs w:val="22"/>
        </w:rPr>
        <w:t xml:space="preserve">- di quanto disposto dal PSR 2014-2020 in relazione alla </w:t>
      </w:r>
      <w:r>
        <w:rPr>
          <w:rFonts w:ascii="DecimaWE Rg" w:hAnsi="DecimaWE Rg"/>
          <w:bCs/>
          <w:sz w:val="22"/>
          <w:szCs w:val="22"/>
        </w:rPr>
        <w:t>tipologia di intervento 8.6.1</w:t>
      </w:r>
      <w:r>
        <w:rPr>
          <w:rFonts w:ascii="DecimaWE Rg" w:hAnsi="DecimaWE Rg"/>
          <w:sz w:val="22"/>
          <w:szCs w:val="22"/>
        </w:rPr>
        <w:t>;</w:t>
      </w:r>
    </w:p>
    <w:p w14:paraId="107A26AE" w14:textId="7A65A257" w:rsidR="001F5D3A" w:rsidRDefault="001F5D3A" w:rsidP="001F5D3A">
      <w:pPr>
        <w:spacing w:before="120"/>
        <w:ind w:left="426" w:right="141"/>
        <w:jc w:val="both"/>
        <w:rPr>
          <w:rFonts w:ascii="DecimaWE Rg" w:hAnsi="DecimaWE Rg"/>
          <w:sz w:val="22"/>
          <w:szCs w:val="22"/>
        </w:rPr>
      </w:pPr>
      <w:r>
        <w:rPr>
          <w:rFonts w:ascii="DecimaWE Rg" w:hAnsi="DecimaWE Rg"/>
          <w:sz w:val="22"/>
          <w:szCs w:val="22"/>
        </w:rPr>
        <w:t>- che la presente domanda deve essere trasmessa, a pena di inammissibilità, esclusivamente via posta elettronica certificata all’indirizzo PEC dell’Ispettorato competente per territorio, corredata della documentazione prevista dall’articolo 20</w:t>
      </w:r>
      <w:r w:rsidR="00DD482D">
        <w:rPr>
          <w:rFonts w:ascii="DecimaWE Rg" w:hAnsi="DecimaWE Rg"/>
          <w:sz w:val="22"/>
          <w:szCs w:val="22"/>
        </w:rPr>
        <w:t xml:space="preserve"> del bando</w:t>
      </w:r>
      <w:r>
        <w:rPr>
          <w:rFonts w:ascii="DecimaWE Rg" w:hAnsi="DecimaWE Rg"/>
          <w:sz w:val="22"/>
          <w:szCs w:val="22"/>
        </w:rPr>
        <w:t>;</w:t>
      </w:r>
    </w:p>
    <w:p w14:paraId="392A906B" w14:textId="4DB4381B" w:rsidR="001F5D3A" w:rsidRDefault="001F5D3A" w:rsidP="001F5D3A">
      <w:pPr>
        <w:spacing w:before="120"/>
        <w:ind w:left="426" w:right="141"/>
        <w:jc w:val="both"/>
        <w:rPr>
          <w:rFonts w:ascii="DecimaWE Rg" w:hAnsi="DecimaWE Rg"/>
          <w:sz w:val="22"/>
          <w:szCs w:val="22"/>
        </w:rPr>
      </w:pPr>
      <w:r>
        <w:rPr>
          <w:rFonts w:ascii="DecimaWE Rg" w:hAnsi="DecimaWE Rg"/>
          <w:sz w:val="22"/>
          <w:szCs w:val="22"/>
        </w:rPr>
        <w:t>-  che, a pena di inammissibilità, la presente domanda deve essere riprodotta in formato elettronico sul Sistema Informativo Agricolo Nazione - SIAN e trasmessa, completa della documentazione richiesta, secondo le modalità ed entro i termini previsti dall’articolo 19</w:t>
      </w:r>
      <w:r w:rsidR="00DD482D">
        <w:rPr>
          <w:rFonts w:ascii="DecimaWE Rg" w:hAnsi="DecimaWE Rg"/>
          <w:sz w:val="22"/>
          <w:szCs w:val="22"/>
        </w:rPr>
        <w:t xml:space="preserve"> del bando</w:t>
      </w:r>
      <w:r>
        <w:rPr>
          <w:rFonts w:ascii="DecimaWE Rg" w:hAnsi="DecimaWE Rg"/>
          <w:sz w:val="22"/>
          <w:szCs w:val="22"/>
        </w:rPr>
        <w:t>;</w:t>
      </w:r>
    </w:p>
    <w:p w14:paraId="30F31CFB" w14:textId="77777777" w:rsidR="001F5D3A" w:rsidRDefault="001F5D3A" w:rsidP="001F5D3A">
      <w:pPr>
        <w:spacing w:before="120"/>
        <w:ind w:left="426" w:right="141"/>
        <w:jc w:val="both"/>
        <w:rPr>
          <w:rFonts w:ascii="DecimaWE Rg" w:hAnsi="DecimaWE Rg"/>
          <w:sz w:val="22"/>
          <w:szCs w:val="22"/>
        </w:rPr>
      </w:pPr>
      <w:r>
        <w:rPr>
          <w:rFonts w:ascii="DecimaWE Rg" w:hAnsi="DecimaWE Rg"/>
          <w:sz w:val="22"/>
          <w:szCs w:val="22"/>
        </w:rPr>
        <w:t>-  che il costo totale previsto per le operazioni da realizzare deve essere confermato in sede di presentazione della domanda di sostegno sul portale del Sistema Informativo Agricolo Nazionale – SIAN;</w:t>
      </w:r>
    </w:p>
    <w:p w14:paraId="79ABA74A" w14:textId="77777777" w:rsidR="001F5D3A" w:rsidRDefault="001F5D3A" w:rsidP="001F5D3A">
      <w:pPr>
        <w:spacing w:before="120"/>
        <w:ind w:left="426"/>
        <w:jc w:val="both"/>
        <w:rPr>
          <w:rFonts w:ascii="DecimaWE Rg" w:hAnsi="DecimaWE Rg"/>
          <w:sz w:val="22"/>
          <w:szCs w:val="22"/>
        </w:rPr>
      </w:pPr>
      <w:r>
        <w:rPr>
          <w:rFonts w:ascii="DecimaWE Rg" w:hAnsi="DecimaWE Rg"/>
          <w:sz w:val="22"/>
          <w:szCs w:val="22"/>
        </w:rPr>
        <w:t>- che tutte le comunicazioni inerenti la presente domanda avverranno tramite posta elettronica certificata.</w:t>
      </w:r>
    </w:p>
    <w:p w14:paraId="493DC77B" w14:textId="77777777" w:rsidR="001F5D3A" w:rsidRDefault="001F5D3A" w:rsidP="001F5D3A">
      <w:pPr>
        <w:spacing w:before="120"/>
        <w:ind w:left="426" w:hanging="426"/>
        <w:jc w:val="both"/>
        <w:rPr>
          <w:rFonts w:ascii="DecimaWE Rg" w:hAnsi="DecimaWE Rg"/>
          <w:sz w:val="22"/>
          <w:szCs w:val="22"/>
        </w:rPr>
      </w:pPr>
      <w:r>
        <w:rPr>
          <w:rFonts w:ascii="DecimaWE Rg" w:hAnsi="DecimaWE Rg"/>
          <w:sz w:val="22"/>
          <w:szCs w:val="22"/>
        </w:rPr>
        <w:t>Alla presente domanda semplificata si allega la seguente documentazione:</w:t>
      </w:r>
    </w:p>
    <w:p w14:paraId="41D2FC2E" w14:textId="3B0838A0" w:rsidR="00FD7CDE" w:rsidRPr="008B2307" w:rsidRDefault="00B9630C" w:rsidP="00FD7CDE">
      <w:pPr>
        <w:jc w:val="both"/>
        <w:rPr>
          <w:rFonts w:ascii="DecimaWE Rg" w:hAnsi="DecimaWE Rg"/>
          <w:sz w:val="22"/>
          <w:szCs w:val="22"/>
        </w:rPr>
      </w:pPr>
      <w:r>
        <w:rPr>
          <w:rFonts w:ascii="DecimaWE Rg" w:hAnsi="DecimaWE Rg"/>
          <w:sz w:val="22"/>
          <w:szCs w:val="22"/>
        </w:rPr>
        <w:t xml:space="preserve">- </w:t>
      </w:r>
      <w:r w:rsidR="00FD7CDE" w:rsidRPr="008B2307">
        <w:rPr>
          <w:rFonts w:ascii="DecimaWE Rg" w:hAnsi="DecimaWE Rg"/>
          <w:sz w:val="22"/>
          <w:szCs w:val="22"/>
        </w:rPr>
        <w:t>per le PMI, piano di sviluppo aziendale di cui all’articolo 7;</w:t>
      </w:r>
    </w:p>
    <w:p w14:paraId="56215916" w14:textId="4B5E2A78" w:rsidR="00FD7CDE" w:rsidRPr="00EC326D" w:rsidRDefault="00B9630C" w:rsidP="00FD7CDE">
      <w:pPr>
        <w:jc w:val="both"/>
        <w:rPr>
          <w:rFonts w:ascii="DecimaWE Rg" w:hAnsi="DecimaWE Rg"/>
          <w:sz w:val="22"/>
          <w:szCs w:val="22"/>
        </w:rPr>
      </w:pPr>
      <w:r>
        <w:rPr>
          <w:rFonts w:ascii="DecimaWE Rg" w:hAnsi="DecimaWE Rg"/>
          <w:sz w:val="22"/>
          <w:szCs w:val="22"/>
        </w:rPr>
        <w:t xml:space="preserve">- </w:t>
      </w:r>
      <w:r w:rsidR="00FD7CDE" w:rsidRPr="008B2307">
        <w:rPr>
          <w:rFonts w:ascii="DecimaWE Rg" w:hAnsi="DecimaWE Rg"/>
          <w:sz w:val="22"/>
          <w:szCs w:val="22"/>
        </w:rPr>
        <w:t xml:space="preserve">per i beneficiari che non sono PMI, relazione che dimostri l’incremento del potenziale forestale o l’accrescimento del valore aggiunto dei prodotti forestali, intesi come incremento previsionale di almeno un parametro produttivo unitamente al miglioramento previsionale della sostenibilità in base agli indicatori ambientali e sociali definiti </w:t>
      </w:r>
      <w:r w:rsidR="00FD7CDE" w:rsidRPr="00EC326D">
        <w:rPr>
          <w:rFonts w:ascii="DecimaWE Rg" w:hAnsi="DecimaWE Rg"/>
          <w:sz w:val="22"/>
          <w:szCs w:val="22"/>
        </w:rPr>
        <w:t>all’articolo 11 comma 1 lettera c)</w:t>
      </w:r>
      <w:r>
        <w:rPr>
          <w:rFonts w:ascii="DecimaWE Rg" w:hAnsi="DecimaWE Rg"/>
          <w:sz w:val="22"/>
          <w:szCs w:val="22"/>
        </w:rPr>
        <w:t xml:space="preserve"> del bando</w:t>
      </w:r>
      <w:r w:rsidR="00FD7CDE" w:rsidRPr="00EC326D">
        <w:rPr>
          <w:rFonts w:ascii="DecimaWE Rg" w:hAnsi="DecimaWE Rg"/>
          <w:sz w:val="22"/>
          <w:szCs w:val="22"/>
        </w:rPr>
        <w:t>;</w:t>
      </w:r>
    </w:p>
    <w:p w14:paraId="2C841C8C" w14:textId="2084BB38" w:rsidR="00FD7CDE" w:rsidRPr="007668DE" w:rsidRDefault="00B9630C" w:rsidP="00FD7CDE">
      <w:pPr>
        <w:jc w:val="both"/>
        <w:rPr>
          <w:rFonts w:ascii="DecimaWE Rg" w:hAnsi="DecimaWE Rg"/>
          <w:sz w:val="22"/>
          <w:szCs w:val="22"/>
        </w:rPr>
      </w:pPr>
      <w:r>
        <w:rPr>
          <w:rFonts w:ascii="DecimaWE Rg" w:hAnsi="DecimaWE Rg"/>
          <w:sz w:val="22"/>
          <w:szCs w:val="22"/>
        </w:rPr>
        <w:t xml:space="preserve">- </w:t>
      </w:r>
      <w:r w:rsidR="00FD7CDE" w:rsidRPr="00EC326D">
        <w:rPr>
          <w:rFonts w:ascii="DecimaWE Rg" w:hAnsi="DecimaWE Rg"/>
          <w:sz w:val="22"/>
          <w:szCs w:val="22"/>
        </w:rPr>
        <w:t>dichiarazione sostitutiva di atto di notorietà, resa ai sensi dell’articolo 47 del decreto del Presidente della Repubblica 28 dicembre 2000, n. 445 (Testo unico delle disposizioni legislative e regolamentari in materia di documentazio</w:t>
      </w:r>
      <w:r>
        <w:rPr>
          <w:rFonts w:ascii="DecimaWE Rg" w:hAnsi="DecimaWE Rg"/>
          <w:sz w:val="22"/>
          <w:szCs w:val="22"/>
        </w:rPr>
        <w:t xml:space="preserve">ne amministrativa), attestante </w:t>
      </w:r>
      <w:r w:rsidR="00FD7CDE" w:rsidRPr="007668DE">
        <w:rPr>
          <w:rFonts w:ascii="DecimaWE Rg" w:hAnsi="DecimaWE Rg"/>
          <w:sz w:val="22"/>
          <w:szCs w:val="22"/>
        </w:rPr>
        <w:t>la condizione di recuperabilità o non recuperabilità dell’IVA;</w:t>
      </w:r>
    </w:p>
    <w:p w14:paraId="6347F921" w14:textId="193AC39A" w:rsidR="00FD7CDE" w:rsidRPr="007668DE" w:rsidRDefault="00B9630C" w:rsidP="00FD7CDE">
      <w:pPr>
        <w:jc w:val="both"/>
        <w:rPr>
          <w:rFonts w:ascii="DecimaWE Rg" w:hAnsi="DecimaWE Rg"/>
          <w:sz w:val="22"/>
          <w:szCs w:val="22"/>
        </w:rPr>
      </w:pPr>
      <w:r>
        <w:rPr>
          <w:rFonts w:ascii="DecimaWE Rg" w:hAnsi="DecimaWE Rg"/>
          <w:sz w:val="22"/>
          <w:szCs w:val="22"/>
        </w:rPr>
        <w:t xml:space="preserve">- </w:t>
      </w:r>
      <w:r w:rsidR="00FD7CDE" w:rsidRPr="007668DE">
        <w:rPr>
          <w:rFonts w:ascii="DecimaWE Rg" w:hAnsi="DecimaWE Rg"/>
          <w:sz w:val="22"/>
          <w:szCs w:val="22"/>
        </w:rPr>
        <w:t>n</w:t>
      </w:r>
      <w:r w:rsidR="00FD7CDE">
        <w:rPr>
          <w:rFonts w:ascii="DecimaWE Rg" w:hAnsi="DecimaWE Rg"/>
          <w:sz w:val="22"/>
          <w:szCs w:val="22"/>
        </w:rPr>
        <w:t>el caso di</w:t>
      </w:r>
      <w:r w:rsidR="00FD7CDE" w:rsidRPr="007668DE">
        <w:rPr>
          <w:rFonts w:ascii="DecimaWE Rg" w:hAnsi="DecimaWE Rg"/>
          <w:sz w:val="22"/>
          <w:szCs w:val="22"/>
        </w:rPr>
        <w:t xml:space="preserve"> interventi selvicolturali, </w:t>
      </w:r>
      <w:r w:rsidR="00FD7CDE">
        <w:rPr>
          <w:rFonts w:ascii="DecimaWE Rg" w:hAnsi="DecimaWE Rg"/>
          <w:sz w:val="22"/>
          <w:szCs w:val="22"/>
        </w:rPr>
        <w:t>il p</w:t>
      </w:r>
      <w:r w:rsidR="00FD7CDE" w:rsidRPr="007668DE">
        <w:rPr>
          <w:rFonts w:ascii="DecimaWE Rg" w:hAnsi="DecimaWE Rg"/>
          <w:sz w:val="22"/>
          <w:szCs w:val="22"/>
        </w:rPr>
        <w:t>rogetto di riqualificazione forestale e ambientale (PRFA), ai sensi dell’articolo 9 del decreto del Presidente della Regione n. 2</w:t>
      </w:r>
      <w:r w:rsidR="00FD7CDE">
        <w:rPr>
          <w:rFonts w:ascii="DecimaWE Rg" w:hAnsi="DecimaWE Rg"/>
          <w:sz w:val="22"/>
          <w:szCs w:val="22"/>
        </w:rPr>
        <w:t>74/2012</w:t>
      </w:r>
      <w:r w:rsidR="00FD7CDE" w:rsidRPr="007668DE">
        <w:rPr>
          <w:rFonts w:ascii="DecimaWE Rg" w:hAnsi="DecimaWE Rg"/>
          <w:sz w:val="22"/>
          <w:szCs w:val="22"/>
        </w:rPr>
        <w:t>;</w:t>
      </w:r>
    </w:p>
    <w:p w14:paraId="5B2D51C2" w14:textId="1A1F7AD1" w:rsidR="00FD7CDE" w:rsidRDefault="00B9630C" w:rsidP="00FD7CDE">
      <w:pPr>
        <w:jc w:val="both"/>
        <w:rPr>
          <w:rFonts w:ascii="DecimaWE Rg" w:hAnsi="DecimaWE Rg"/>
          <w:sz w:val="22"/>
          <w:szCs w:val="22"/>
        </w:rPr>
      </w:pPr>
      <w:r>
        <w:rPr>
          <w:rFonts w:ascii="DecimaWE Rg" w:hAnsi="DecimaWE Rg"/>
          <w:sz w:val="22"/>
          <w:szCs w:val="22"/>
        </w:rPr>
        <w:t xml:space="preserve">- </w:t>
      </w:r>
      <w:r w:rsidR="00FD7CDE" w:rsidRPr="003A607D">
        <w:rPr>
          <w:rFonts w:ascii="DecimaWE Rg" w:hAnsi="DecimaWE Rg"/>
          <w:sz w:val="22"/>
          <w:szCs w:val="22"/>
        </w:rPr>
        <w:t xml:space="preserve">ove </w:t>
      </w:r>
      <w:r w:rsidR="00FD7CDE">
        <w:rPr>
          <w:rFonts w:ascii="DecimaWE Rg" w:hAnsi="DecimaWE Rg"/>
          <w:sz w:val="22"/>
          <w:szCs w:val="22"/>
        </w:rPr>
        <w:t>necess</w:t>
      </w:r>
      <w:r w:rsidR="00FD7CDE" w:rsidRPr="003A607D">
        <w:rPr>
          <w:rFonts w:ascii="DecimaWE Rg" w:hAnsi="DecimaWE Rg"/>
          <w:sz w:val="22"/>
          <w:szCs w:val="22"/>
        </w:rPr>
        <w:t xml:space="preserve">ario, atto di assenso all’esecuzione dei lavori da parte del proprietario e atto di disponibilità delle aree da parte del beneficiario, di cui agli allegati </w:t>
      </w:r>
      <w:r w:rsidR="00FD7CDE">
        <w:rPr>
          <w:rFonts w:ascii="DecimaWE Rg" w:hAnsi="DecimaWE Rg"/>
          <w:sz w:val="22"/>
          <w:szCs w:val="22"/>
        </w:rPr>
        <w:t>D e E;</w:t>
      </w:r>
    </w:p>
    <w:p w14:paraId="74A67975" w14:textId="7C7FBC0D" w:rsidR="00FD7CDE" w:rsidRDefault="00B9630C" w:rsidP="00FD7CDE">
      <w:pPr>
        <w:jc w:val="both"/>
        <w:rPr>
          <w:rFonts w:ascii="DecimaWE Rg" w:hAnsi="DecimaWE Rg"/>
          <w:sz w:val="22"/>
          <w:szCs w:val="22"/>
        </w:rPr>
      </w:pPr>
      <w:r>
        <w:rPr>
          <w:rFonts w:ascii="DecimaWE Rg" w:hAnsi="DecimaWE Rg"/>
          <w:sz w:val="22"/>
          <w:szCs w:val="22"/>
        </w:rPr>
        <w:t xml:space="preserve">- </w:t>
      </w:r>
      <w:r w:rsidR="00FD7CDE" w:rsidRPr="00B827E4">
        <w:rPr>
          <w:rFonts w:ascii="DecimaWE Rg" w:hAnsi="DecimaWE Rg"/>
          <w:sz w:val="22"/>
          <w:szCs w:val="22"/>
        </w:rPr>
        <w:t>la documen</w:t>
      </w:r>
      <w:r w:rsidR="00FD7CDE">
        <w:rPr>
          <w:rFonts w:ascii="DecimaWE Rg" w:hAnsi="DecimaWE Rg"/>
          <w:sz w:val="22"/>
          <w:szCs w:val="22"/>
        </w:rPr>
        <w:t xml:space="preserve">tazione </w:t>
      </w:r>
      <w:r>
        <w:rPr>
          <w:rFonts w:ascii="DecimaWE Rg" w:hAnsi="DecimaWE Rg"/>
          <w:sz w:val="22"/>
          <w:szCs w:val="22"/>
        </w:rPr>
        <w:t xml:space="preserve">attestante la congruità e ragionevolezza dei costi </w:t>
      </w:r>
      <w:r w:rsidR="00FD7CDE">
        <w:rPr>
          <w:rFonts w:ascii="DecimaWE Rg" w:hAnsi="DecimaWE Rg"/>
          <w:sz w:val="22"/>
          <w:szCs w:val="22"/>
        </w:rPr>
        <w:t>di cui all’articolo 16</w:t>
      </w:r>
      <w:r>
        <w:rPr>
          <w:rFonts w:ascii="DecimaWE Rg" w:hAnsi="DecimaWE Rg"/>
          <w:sz w:val="22"/>
          <w:szCs w:val="22"/>
        </w:rPr>
        <w:t xml:space="preserve"> del bando</w:t>
      </w:r>
      <w:r w:rsidR="00FD7CDE">
        <w:rPr>
          <w:rFonts w:ascii="DecimaWE Rg" w:hAnsi="DecimaWE Rg"/>
          <w:sz w:val="22"/>
          <w:szCs w:val="22"/>
        </w:rPr>
        <w:t>;</w:t>
      </w:r>
    </w:p>
    <w:p w14:paraId="318E729E" w14:textId="41398361" w:rsidR="00FD7CDE" w:rsidRDefault="00B9630C" w:rsidP="00FD7CDE">
      <w:pPr>
        <w:jc w:val="both"/>
        <w:rPr>
          <w:rFonts w:ascii="DecimaWE Rg" w:hAnsi="DecimaWE Rg"/>
          <w:sz w:val="22"/>
          <w:szCs w:val="22"/>
        </w:rPr>
      </w:pPr>
      <w:r>
        <w:rPr>
          <w:rFonts w:ascii="DecimaWE Rg" w:hAnsi="DecimaWE Rg"/>
          <w:sz w:val="22"/>
          <w:szCs w:val="22"/>
        </w:rPr>
        <w:t xml:space="preserve">- </w:t>
      </w:r>
      <w:r w:rsidR="00FD7CDE">
        <w:rPr>
          <w:rFonts w:ascii="DecimaWE Rg" w:hAnsi="DecimaWE Rg"/>
          <w:sz w:val="22"/>
          <w:szCs w:val="22"/>
        </w:rPr>
        <w:t xml:space="preserve">in caso di operazioni </w:t>
      </w:r>
      <w:r>
        <w:rPr>
          <w:rFonts w:ascii="DecimaWE Rg" w:hAnsi="DecimaWE Rg"/>
          <w:sz w:val="22"/>
          <w:szCs w:val="22"/>
        </w:rPr>
        <w:t>assoggettate al D.Lgs. 50/2016,</w:t>
      </w:r>
      <w:r w:rsidR="00FD7CDE" w:rsidRPr="00CA59EC">
        <w:rPr>
          <w:rFonts w:ascii="DecimaWE Rg" w:hAnsi="DecimaWE Rg"/>
          <w:sz w:val="22"/>
          <w:szCs w:val="22"/>
        </w:rPr>
        <w:t xml:space="preserve"> check-list di autovalutazione </w:t>
      </w:r>
      <w:r>
        <w:rPr>
          <w:rFonts w:ascii="DecimaWE Rg" w:hAnsi="DecimaWE Rg"/>
          <w:sz w:val="22"/>
          <w:szCs w:val="22"/>
        </w:rPr>
        <w:t>relative</w:t>
      </w:r>
      <w:r w:rsidR="00FD7CDE" w:rsidRPr="00CA59EC">
        <w:rPr>
          <w:rFonts w:ascii="DecimaWE Rg" w:hAnsi="DecimaWE Rg"/>
          <w:sz w:val="22"/>
          <w:szCs w:val="22"/>
        </w:rPr>
        <w:t xml:space="preserve"> alle procedure di aggiudicazione dei contratti pubblici di opere e forniture di ben</w:t>
      </w:r>
      <w:r w:rsidR="00FD7CDE">
        <w:rPr>
          <w:rFonts w:ascii="DecimaWE Rg" w:hAnsi="DecimaWE Rg"/>
          <w:sz w:val="22"/>
          <w:szCs w:val="22"/>
        </w:rPr>
        <w:t>i e servizi di cui agli allegati H e I</w:t>
      </w:r>
      <w:r w:rsidR="00FD7CDE" w:rsidRPr="00CA59EC">
        <w:rPr>
          <w:rFonts w:ascii="DecimaWE Rg" w:hAnsi="DecimaWE Rg"/>
          <w:sz w:val="22"/>
          <w:szCs w:val="22"/>
        </w:rPr>
        <w:t>.</w:t>
      </w:r>
    </w:p>
    <w:p w14:paraId="660352A2" w14:textId="65B75D74" w:rsidR="00F13FA9" w:rsidRDefault="00F13FA9" w:rsidP="00FD7CDE">
      <w:pPr>
        <w:jc w:val="both"/>
        <w:rPr>
          <w:rFonts w:ascii="DecimaWE Rg" w:hAnsi="DecimaWE Rg"/>
          <w:sz w:val="22"/>
          <w:szCs w:val="22"/>
        </w:rPr>
      </w:pPr>
      <w:r>
        <w:rPr>
          <w:rFonts w:ascii="DecimaWE Rg" w:hAnsi="DecimaWE Rg"/>
          <w:sz w:val="22"/>
          <w:szCs w:val="22"/>
        </w:rPr>
        <w:t>- …………………………………</w:t>
      </w:r>
    </w:p>
    <w:p w14:paraId="2FD6D626" w14:textId="77777777" w:rsidR="001F5D3A" w:rsidRDefault="001F5D3A" w:rsidP="001F5D3A">
      <w:pPr>
        <w:rPr>
          <w:rFonts w:ascii="DecimaWE Rg" w:hAnsi="DecimaWE Rg"/>
          <w:b/>
          <w:bCs/>
          <w:sz w:val="22"/>
          <w:szCs w:val="22"/>
        </w:rPr>
      </w:pPr>
    </w:p>
    <w:p w14:paraId="5FE22E85" w14:textId="77777777" w:rsidR="001F5D3A" w:rsidRDefault="001F5D3A" w:rsidP="001F5D3A">
      <w:pPr>
        <w:rPr>
          <w:rFonts w:ascii="DecimaWE Rg" w:hAnsi="DecimaWE Rg"/>
          <w:b/>
          <w:bCs/>
          <w:sz w:val="22"/>
          <w:szCs w:val="22"/>
        </w:rPr>
      </w:pPr>
      <w:r>
        <w:rPr>
          <w:rFonts w:ascii="DecimaWE Rg" w:hAnsi="DecimaWE Rg"/>
          <w:b/>
          <w:bCs/>
          <w:sz w:val="22"/>
          <w:szCs w:val="22"/>
        </w:rPr>
        <w:t>Data ……………………</w:t>
      </w:r>
    </w:p>
    <w:p w14:paraId="031F7F6F" w14:textId="77777777" w:rsidR="001F5D3A" w:rsidRDefault="001F5D3A" w:rsidP="001F5D3A">
      <w:pPr>
        <w:rPr>
          <w:rFonts w:ascii="DecimaWE Rg" w:hAnsi="DecimaWE Rg"/>
          <w:b/>
          <w:bCs/>
          <w:sz w:val="26"/>
        </w:rPr>
      </w:pPr>
    </w:p>
    <w:p w14:paraId="6A687401" w14:textId="77777777" w:rsidR="001F5D3A" w:rsidRDefault="001F5D3A" w:rsidP="001F5D3A">
      <w:pPr>
        <w:autoSpaceDE w:val="0"/>
        <w:autoSpaceDN w:val="0"/>
        <w:adjustRightInd w:val="0"/>
        <w:rPr>
          <w:rFonts w:ascii="DecimaWE Rg" w:hAnsi="DecimaWE Rg" w:cs="Arial"/>
          <w:sz w:val="16"/>
          <w:szCs w:val="16"/>
        </w:rPr>
      </w:pPr>
      <w:r>
        <w:rPr>
          <w:rFonts w:ascii="DecimaWE Rg" w:hAnsi="DecimaWE Rg" w:cs="Arial"/>
          <w:sz w:val="16"/>
          <w:szCs w:val="16"/>
        </w:rPr>
        <w:t>Il beneficiario, ai sensi delle vigenti disposizioni comunitarie e nazionali con l'apposizione della firma sottostante:</w:t>
      </w:r>
    </w:p>
    <w:p w14:paraId="44372A6C" w14:textId="77777777" w:rsidR="001F5D3A" w:rsidRDefault="001F5D3A" w:rsidP="001F5D3A">
      <w:pPr>
        <w:autoSpaceDE w:val="0"/>
        <w:autoSpaceDN w:val="0"/>
        <w:adjustRightInd w:val="0"/>
        <w:rPr>
          <w:rFonts w:ascii="DecimaWE Rg" w:hAnsi="DecimaWE Rg" w:cs="Arial"/>
          <w:sz w:val="16"/>
          <w:szCs w:val="16"/>
        </w:rPr>
      </w:pPr>
      <w:r>
        <w:rPr>
          <w:rFonts w:ascii="DecimaWE Rg" w:hAnsi="DecimaWE Rg" w:cs="Arial"/>
          <w:sz w:val="16"/>
          <w:szCs w:val="16"/>
        </w:rPr>
        <w:t>- dichiara di aver preso visione delle disposizioni sul trattamento dei dati personali ai sensi dell’Art. 13 del D.Lgs. 196/2003;</w:t>
      </w:r>
    </w:p>
    <w:p w14:paraId="13635CD6" w14:textId="77777777" w:rsidR="001F5D3A" w:rsidRDefault="001F5D3A" w:rsidP="001F5D3A">
      <w:pPr>
        <w:autoSpaceDE w:val="0"/>
        <w:autoSpaceDN w:val="0"/>
        <w:adjustRightInd w:val="0"/>
        <w:rPr>
          <w:rFonts w:ascii="DecimaWE Rg" w:hAnsi="DecimaWE Rg" w:cs="Arial"/>
          <w:sz w:val="16"/>
          <w:szCs w:val="16"/>
        </w:rPr>
      </w:pPr>
      <w:r>
        <w:rPr>
          <w:rFonts w:ascii="DecimaWE Rg" w:hAnsi="DecimaWE Rg" w:cs="Arial"/>
          <w:sz w:val="16"/>
          <w:szCs w:val="16"/>
        </w:rPr>
        <w:t>- autorizza il trattamento dei dati conferiti, inclusi eventuali dati personali di natura sensibile o giudiziaria, ottenuti anche tramite eventuali allegati e/o altra documentazione accessoria, per le finalità istituzionali.</w:t>
      </w:r>
    </w:p>
    <w:p w14:paraId="65ED2AEC" w14:textId="77777777" w:rsidR="001F5D3A" w:rsidRPr="00C117E2" w:rsidRDefault="001F5D3A" w:rsidP="001F5D3A">
      <w:pPr>
        <w:pStyle w:val="Titolo2"/>
        <w:jc w:val="right"/>
        <w:rPr>
          <w:b w:val="0"/>
        </w:rPr>
      </w:pPr>
      <w:r>
        <w:t xml:space="preserve">Firma </w:t>
      </w:r>
    </w:p>
    <w:p w14:paraId="1C13CB08" w14:textId="359D45CD" w:rsidR="001F5D3A" w:rsidRDefault="001F5D3A" w:rsidP="004F2E96">
      <w:pPr>
        <w:ind w:left="6236"/>
        <w:jc w:val="right"/>
        <w:rPr>
          <w:rFonts w:ascii="DecimaWE Rg" w:hAnsi="DecimaWE Rg"/>
          <w:b/>
          <w:bCs/>
          <w:sz w:val="22"/>
          <w:szCs w:val="22"/>
        </w:rPr>
      </w:pPr>
      <w:r>
        <w:rPr>
          <w:rFonts w:ascii="DecimaWE Rg" w:hAnsi="DecimaWE Rg"/>
          <w:b/>
          <w:bCs/>
          <w:sz w:val="22"/>
          <w:szCs w:val="22"/>
        </w:rPr>
        <w:t>……………………………..</w:t>
      </w:r>
      <w:bookmarkStart w:id="1" w:name="_GoBack"/>
      <w:bookmarkEnd w:id="1"/>
    </w:p>
    <w:sectPr w:rsidR="001F5D3A" w:rsidSect="005566DC">
      <w:pgSz w:w="11906" w:h="16838" w:code="9"/>
      <w:pgMar w:top="1418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6075E8" w14:textId="77777777" w:rsidR="00777F6F" w:rsidRDefault="00777F6F" w:rsidP="00EC4493">
      <w:r>
        <w:separator/>
      </w:r>
    </w:p>
  </w:endnote>
  <w:endnote w:type="continuationSeparator" w:id="0">
    <w:p w14:paraId="3AFFF929" w14:textId="77777777" w:rsidR="00777F6F" w:rsidRDefault="00777F6F" w:rsidP="00EC4493">
      <w:r>
        <w:continuationSeparator/>
      </w:r>
    </w:p>
  </w:endnote>
  <w:endnote w:type="continuationNotice" w:id="1">
    <w:p w14:paraId="53CCF06C" w14:textId="77777777" w:rsidR="00777F6F" w:rsidRDefault="00777F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BB9B26" w14:textId="77777777" w:rsidR="00777F6F" w:rsidRDefault="00777F6F" w:rsidP="00EC4493">
      <w:r>
        <w:separator/>
      </w:r>
    </w:p>
  </w:footnote>
  <w:footnote w:type="continuationSeparator" w:id="0">
    <w:p w14:paraId="623B02EE" w14:textId="77777777" w:rsidR="00777F6F" w:rsidRDefault="00777F6F" w:rsidP="00EC4493">
      <w:r>
        <w:continuationSeparator/>
      </w:r>
    </w:p>
  </w:footnote>
  <w:footnote w:type="continuationNotice" w:id="1">
    <w:p w14:paraId="61607C23" w14:textId="77777777" w:rsidR="00777F6F" w:rsidRDefault="00777F6F"/>
  </w:footnote>
  <w:footnote w:id="2">
    <w:p w14:paraId="49D03EA5" w14:textId="77777777" w:rsidR="00DA43E5" w:rsidRDefault="00DA43E5" w:rsidP="001F5D3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D31823">
        <w:rPr>
          <w:sz w:val="16"/>
          <w:szCs w:val="16"/>
        </w:rPr>
        <w:t>Tutti i campi devono essere compilati</w:t>
      </w:r>
    </w:p>
  </w:footnote>
  <w:footnote w:id="3">
    <w:p w14:paraId="55001D87" w14:textId="77777777" w:rsidR="00DA43E5" w:rsidRDefault="00DA43E5" w:rsidP="001F5D3A">
      <w:pPr>
        <w:pStyle w:val="Testonotaapidipagina"/>
      </w:pPr>
      <w:r>
        <w:rPr>
          <w:rStyle w:val="Rimandonotaapidipagina"/>
        </w:rPr>
        <w:footnoteRef/>
      </w:r>
      <w:r w:rsidRPr="006C4174">
        <w:rPr>
          <w:sz w:val="16"/>
          <w:szCs w:val="16"/>
        </w:rPr>
        <w:t xml:space="preserve"> Tutti i campi devono essere compilati</w:t>
      </w:r>
    </w:p>
  </w:footnote>
  <w:footnote w:id="4">
    <w:p w14:paraId="007998DE" w14:textId="77777777" w:rsidR="00DA43E5" w:rsidRDefault="00DA43E5" w:rsidP="001F5D3A">
      <w:pPr>
        <w:pStyle w:val="Testonotaapidipagina"/>
      </w:pPr>
      <w:r>
        <w:rPr>
          <w:rStyle w:val="Rimandonotaapidipagina"/>
        </w:rPr>
        <w:footnoteRef/>
      </w:r>
      <w:r>
        <w:rPr>
          <w:sz w:val="16"/>
          <w:szCs w:val="16"/>
        </w:rPr>
        <w:t xml:space="preserve"> specificare se costituito oppure aggiornato il fascicolo aziendale</w:t>
      </w:r>
    </w:p>
  </w:footnote>
  <w:footnote w:id="5">
    <w:p w14:paraId="53EA2170" w14:textId="77777777" w:rsidR="00DA43E5" w:rsidRPr="00F83068" w:rsidDel="0062085B" w:rsidRDefault="00DA43E5" w:rsidP="001F5D3A">
      <w:pPr>
        <w:pStyle w:val="Testonotaapidipagina"/>
        <w:rPr>
          <w:del w:id="0" w:author="TLC" w:date="2016-03-10T11:28:00Z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16"/>
          <w:szCs w:val="16"/>
        </w:rPr>
        <w:t>Costo totale previsto per le operazioni da realizzare sul tipo di intervento 4.1.1 da confermare in sede di presentazione a SIAN della domanda di sostegno</w:t>
      </w:r>
    </w:p>
  </w:footnote>
  <w:footnote w:id="6">
    <w:p w14:paraId="5811A6A5" w14:textId="77777777" w:rsidR="00DA43E5" w:rsidRDefault="00DA43E5" w:rsidP="001F5D3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108C7E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12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640CD0"/>
    <w:multiLevelType w:val="hybridMultilevel"/>
    <w:tmpl w:val="54245D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252135"/>
    <w:multiLevelType w:val="hybridMultilevel"/>
    <w:tmpl w:val="0AD273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E47450B"/>
    <w:multiLevelType w:val="hybridMultilevel"/>
    <w:tmpl w:val="70723DF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2"/>
  </w:num>
  <w:num w:numId="6">
    <w:abstractNumId w:val="11"/>
  </w:num>
  <w:num w:numId="7">
    <w:abstractNumId w:val="8"/>
  </w:num>
  <w:num w:numId="8">
    <w:abstractNumId w:val="4"/>
  </w:num>
  <w:num w:numId="9">
    <w:abstractNumId w:val="12"/>
  </w:num>
  <w:num w:numId="10">
    <w:abstractNumId w:val="10"/>
  </w:num>
  <w:num w:numId="11">
    <w:abstractNumId w:val="17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3"/>
  </w:num>
  <w:num w:numId="15">
    <w:abstractNumId w:val="15"/>
  </w:num>
  <w:num w:numId="16">
    <w:abstractNumId w:val="1"/>
  </w:num>
  <w:num w:numId="17">
    <w:abstractNumId w:val="13"/>
  </w:num>
  <w:num w:numId="18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0A"/>
    <w:rsid w:val="00000779"/>
    <w:rsid w:val="00000A1A"/>
    <w:rsid w:val="00000C69"/>
    <w:rsid w:val="00000D30"/>
    <w:rsid w:val="000012D5"/>
    <w:rsid w:val="0000158E"/>
    <w:rsid w:val="00003F3A"/>
    <w:rsid w:val="00004720"/>
    <w:rsid w:val="00006CB1"/>
    <w:rsid w:val="000074FC"/>
    <w:rsid w:val="00007AE3"/>
    <w:rsid w:val="00010144"/>
    <w:rsid w:val="00010AE7"/>
    <w:rsid w:val="000119E3"/>
    <w:rsid w:val="00011EA1"/>
    <w:rsid w:val="0001326D"/>
    <w:rsid w:val="000151CF"/>
    <w:rsid w:val="000168B7"/>
    <w:rsid w:val="00021F7F"/>
    <w:rsid w:val="0002467C"/>
    <w:rsid w:val="000247E3"/>
    <w:rsid w:val="000266C9"/>
    <w:rsid w:val="00026AE3"/>
    <w:rsid w:val="00027E3C"/>
    <w:rsid w:val="00033A44"/>
    <w:rsid w:val="00037673"/>
    <w:rsid w:val="0003769D"/>
    <w:rsid w:val="000379C5"/>
    <w:rsid w:val="00040855"/>
    <w:rsid w:val="000415DA"/>
    <w:rsid w:val="00041752"/>
    <w:rsid w:val="000418AA"/>
    <w:rsid w:val="00041F75"/>
    <w:rsid w:val="000424CE"/>
    <w:rsid w:val="0004297E"/>
    <w:rsid w:val="00042B55"/>
    <w:rsid w:val="000430CE"/>
    <w:rsid w:val="00044771"/>
    <w:rsid w:val="000454B9"/>
    <w:rsid w:val="00045F1A"/>
    <w:rsid w:val="00050405"/>
    <w:rsid w:val="00050704"/>
    <w:rsid w:val="0005124C"/>
    <w:rsid w:val="00051D41"/>
    <w:rsid w:val="00052523"/>
    <w:rsid w:val="00052A16"/>
    <w:rsid w:val="00053029"/>
    <w:rsid w:val="00053375"/>
    <w:rsid w:val="00053BFF"/>
    <w:rsid w:val="000557AA"/>
    <w:rsid w:val="00055834"/>
    <w:rsid w:val="00055AD9"/>
    <w:rsid w:val="000610F9"/>
    <w:rsid w:val="00061403"/>
    <w:rsid w:val="000639A7"/>
    <w:rsid w:val="00063ABD"/>
    <w:rsid w:val="00064013"/>
    <w:rsid w:val="000645B8"/>
    <w:rsid w:val="00064AAF"/>
    <w:rsid w:val="0006511F"/>
    <w:rsid w:val="00066483"/>
    <w:rsid w:val="00066E54"/>
    <w:rsid w:val="00067301"/>
    <w:rsid w:val="000678AB"/>
    <w:rsid w:val="0007120B"/>
    <w:rsid w:val="00071D41"/>
    <w:rsid w:val="00074EE6"/>
    <w:rsid w:val="00075A9F"/>
    <w:rsid w:val="000767AF"/>
    <w:rsid w:val="0007701B"/>
    <w:rsid w:val="0007733A"/>
    <w:rsid w:val="00077ABB"/>
    <w:rsid w:val="00080C9D"/>
    <w:rsid w:val="000813D9"/>
    <w:rsid w:val="00081EBD"/>
    <w:rsid w:val="00082BF4"/>
    <w:rsid w:val="00084BCF"/>
    <w:rsid w:val="00085BDA"/>
    <w:rsid w:val="00086183"/>
    <w:rsid w:val="00087415"/>
    <w:rsid w:val="00092E60"/>
    <w:rsid w:val="0009458D"/>
    <w:rsid w:val="00094D86"/>
    <w:rsid w:val="00095F63"/>
    <w:rsid w:val="0009621E"/>
    <w:rsid w:val="00096B96"/>
    <w:rsid w:val="00096CE5"/>
    <w:rsid w:val="00097192"/>
    <w:rsid w:val="00097402"/>
    <w:rsid w:val="000A1CF7"/>
    <w:rsid w:val="000A1D99"/>
    <w:rsid w:val="000A2E68"/>
    <w:rsid w:val="000A3B31"/>
    <w:rsid w:val="000A526C"/>
    <w:rsid w:val="000A6A81"/>
    <w:rsid w:val="000A7C73"/>
    <w:rsid w:val="000B11CB"/>
    <w:rsid w:val="000B1381"/>
    <w:rsid w:val="000B2036"/>
    <w:rsid w:val="000B23C6"/>
    <w:rsid w:val="000B294E"/>
    <w:rsid w:val="000B3AF0"/>
    <w:rsid w:val="000B3C24"/>
    <w:rsid w:val="000B45BE"/>
    <w:rsid w:val="000B5CC5"/>
    <w:rsid w:val="000B6B92"/>
    <w:rsid w:val="000B717D"/>
    <w:rsid w:val="000C0BCD"/>
    <w:rsid w:val="000C1353"/>
    <w:rsid w:val="000C4C21"/>
    <w:rsid w:val="000C6681"/>
    <w:rsid w:val="000C7096"/>
    <w:rsid w:val="000D0968"/>
    <w:rsid w:val="000D10DE"/>
    <w:rsid w:val="000D3901"/>
    <w:rsid w:val="000D45B5"/>
    <w:rsid w:val="000D4E86"/>
    <w:rsid w:val="000D68EC"/>
    <w:rsid w:val="000D77AF"/>
    <w:rsid w:val="000D7C4A"/>
    <w:rsid w:val="000D7DAB"/>
    <w:rsid w:val="000E4D3F"/>
    <w:rsid w:val="000E5750"/>
    <w:rsid w:val="000F0AF1"/>
    <w:rsid w:val="000F1A1A"/>
    <w:rsid w:val="000F21CB"/>
    <w:rsid w:val="000F22B9"/>
    <w:rsid w:val="000F28D8"/>
    <w:rsid w:val="000F2BD5"/>
    <w:rsid w:val="000F2DA1"/>
    <w:rsid w:val="000F42C8"/>
    <w:rsid w:val="000F60BD"/>
    <w:rsid w:val="000F6A30"/>
    <w:rsid w:val="000F72BC"/>
    <w:rsid w:val="001018E6"/>
    <w:rsid w:val="00101A24"/>
    <w:rsid w:val="001026A9"/>
    <w:rsid w:val="0010388A"/>
    <w:rsid w:val="00104119"/>
    <w:rsid w:val="00105608"/>
    <w:rsid w:val="001107DE"/>
    <w:rsid w:val="00111155"/>
    <w:rsid w:val="001127A3"/>
    <w:rsid w:val="00113C06"/>
    <w:rsid w:val="001144FB"/>
    <w:rsid w:val="00115AC0"/>
    <w:rsid w:val="00116BF3"/>
    <w:rsid w:val="00116CA6"/>
    <w:rsid w:val="00117030"/>
    <w:rsid w:val="00117D54"/>
    <w:rsid w:val="00120410"/>
    <w:rsid w:val="00120C37"/>
    <w:rsid w:val="00120D27"/>
    <w:rsid w:val="00120DDA"/>
    <w:rsid w:val="00120E43"/>
    <w:rsid w:val="001210AE"/>
    <w:rsid w:val="0012125E"/>
    <w:rsid w:val="00121834"/>
    <w:rsid w:val="00122458"/>
    <w:rsid w:val="0012265B"/>
    <w:rsid w:val="0012286A"/>
    <w:rsid w:val="00125DE0"/>
    <w:rsid w:val="001271AB"/>
    <w:rsid w:val="001321C6"/>
    <w:rsid w:val="001335DC"/>
    <w:rsid w:val="00133B8C"/>
    <w:rsid w:val="00134A98"/>
    <w:rsid w:val="00135AAF"/>
    <w:rsid w:val="00137959"/>
    <w:rsid w:val="0014089F"/>
    <w:rsid w:val="001415AA"/>
    <w:rsid w:val="00141AED"/>
    <w:rsid w:val="001456AD"/>
    <w:rsid w:val="0014580E"/>
    <w:rsid w:val="00146703"/>
    <w:rsid w:val="00146FA8"/>
    <w:rsid w:val="00151ACD"/>
    <w:rsid w:val="00152797"/>
    <w:rsid w:val="00153592"/>
    <w:rsid w:val="00155451"/>
    <w:rsid w:val="00156B41"/>
    <w:rsid w:val="00157E5B"/>
    <w:rsid w:val="00160912"/>
    <w:rsid w:val="00162937"/>
    <w:rsid w:val="00163CBC"/>
    <w:rsid w:val="001661E7"/>
    <w:rsid w:val="00166398"/>
    <w:rsid w:val="001674D1"/>
    <w:rsid w:val="00167ADA"/>
    <w:rsid w:val="00170439"/>
    <w:rsid w:val="00170AFF"/>
    <w:rsid w:val="001717F8"/>
    <w:rsid w:val="00172784"/>
    <w:rsid w:val="00173726"/>
    <w:rsid w:val="00173C0C"/>
    <w:rsid w:val="001746BD"/>
    <w:rsid w:val="001749A0"/>
    <w:rsid w:val="00175095"/>
    <w:rsid w:val="001750DB"/>
    <w:rsid w:val="001770A3"/>
    <w:rsid w:val="00177499"/>
    <w:rsid w:val="00181A58"/>
    <w:rsid w:val="00182D00"/>
    <w:rsid w:val="00182F39"/>
    <w:rsid w:val="0018351F"/>
    <w:rsid w:val="001839AB"/>
    <w:rsid w:val="00186DDF"/>
    <w:rsid w:val="00187EB5"/>
    <w:rsid w:val="00190655"/>
    <w:rsid w:val="00190B71"/>
    <w:rsid w:val="0019100B"/>
    <w:rsid w:val="001911F9"/>
    <w:rsid w:val="001919D9"/>
    <w:rsid w:val="00191C07"/>
    <w:rsid w:val="001923AE"/>
    <w:rsid w:val="001931A3"/>
    <w:rsid w:val="0019364A"/>
    <w:rsid w:val="00195E9D"/>
    <w:rsid w:val="001960B8"/>
    <w:rsid w:val="0019725D"/>
    <w:rsid w:val="00197AB7"/>
    <w:rsid w:val="00197F93"/>
    <w:rsid w:val="001A07F4"/>
    <w:rsid w:val="001A085D"/>
    <w:rsid w:val="001A08E5"/>
    <w:rsid w:val="001A0C4A"/>
    <w:rsid w:val="001A18BD"/>
    <w:rsid w:val="001A3792"/>
    <w:rsid w:val="001A4072"/>
    <w:rsid w:val="001A441D"/>
    <w:rsid w:val="001A5F73"/>
    <w:rsid w:val="001B0CE7"/>
    <w:rsid w:val="001B0D2F"/>
    <w:rsid w:val="001B211E"/>
    <w:rsid w:val="001B2868"/>
    <w:rsid w:val="001B3878"/>
    <w:rsid w:val="001B396C"/>
    <w:rsid w:val="001B3DCD"/>
    <w:rsid w:val="001B416F"/>
    <w:rsid w:val="001B6192"/>
    <w:rsid w:val="001B7F9A"/>
    <w:rsid w:val="001C087A"/>
    <w:rsid w:val="001C13AF"/>
    <w:rsid w:val="001C1FDB"/>
    <w:rsid w:val="001C3096"/>
    <w:rsid w:val="001C418B"/>
    <w:rsid w:val="001C6DF8"/>
    <w:rsid w:val="001C6ED5"/>
    <w:rsid w:val="001C76D0"/>
    <w:rsid w:val="001D02ED"/>
    <w:rsid w:val="001D05F6"/>
    <w:rsid w:val="001D0844"/>
    <w:rsid w:val="001D0AF4"/>
    <w:rsid w:val="001D0C0C"/>
    <w:rsid w:val="001D1865"/>
    <w:rsid w:val="001D3113"/>
    <w:rsid w:val="001D3A1A"/>
    <w:rsid w:val="001D620E"/>
    <w:rsid w:val="001D680E"/>
    <w:rsid w:val="001D6FFA"/>
    <w:rsid w:val="001D716C"/>
    <w:rsid w:val="001D7555"/>
    <w:rsid w:val="001E150E"/>
    <w:rsid w:val="001E247A"/>
    <w:rsid w:val="001E3C99"/>
    <w:rsid w:val="001E3DA1"/>
    <w:rsid w:val="001E49CA"/>
    <w:rsid w:val="001E4E0E"/>
    <w:rsid w:val="001E4FC9"/>
    <w:rsid w:val="001E5E5B"/>
    <w:rsid w:val="001E5F37"/>
    <w:rsid w:val="001E7D53"/>
    <w:rsid w:val="001F01B5"/>
    <w:rsid w:val="001F024A"/>
    <w:rsid w:val="001F054D"/>
    <w:rsid w:val="001F0759"/>
    <w:rsid w:val="001F1EAF"/>
    <w:rsid w:val="001F2AF6"/>
    <w:rsid w:val="001F3DB4"/>
    <w:rsid w:val="001F5D3A"/>
    <w:rsid w:val="001F6E94"/>
    <w:rsid w:val="00200A3C"/>
    <w:rsid w:val="00201078"/>
    <w:rsid w:val="002017A6"/>
    <w:rsid w:val="00201D83"/>
    <w:rsid w:val="002032E1"/>
    <w:rsid w:val="00203F05"/>
    <w:rsid w:val="00204CE1"/>
    <w:rsid w:val="0020599E"/>
    <w:rsid w:val="00205F4D"/>
    <w:rsid w:val="00207DBA"/>
    <w:rsid w:val="002112A6"/>
    <w:rsid w:val="00211AE7"/>
    <w:rsid w:val="00211DEA"/>
    <w:rsid w:val="00214427"/>
    <w:rsid w:val="00214E9E"/>
    <w:rsid w:val="00215492"/>
    <w:rsid w:val="0021562B"/>
    <w:rsid w:val="00215E66"/>
    <w:rsid w:val="00217574"/>
    <w:rsid w:val="00217D11"/>
    <w:rsid w:val="0022073E"/>
    <w:rsid w:val="00220857"/>
    <w:rsid w:val="002211CB"/>
    <w:rsid w:val="00221BDB"/>
    <w:rsid w:val="00222F4E"/>
    <w:rsid w:val="00223244"/>
    <w:rsid w:val="002232AC"/>
    <w:rsid w:val="00224097"/>
    <w:rsid w:val="002241C0"/>
    <w:rsid w:val="00224A24"/>
    <w:rsid w:val="00225613"/>
    <w:rsid w:val="00225AC3"/>
    <w:rsid w:val="00226B6F"/>
    <w:rsid w:val="00231A92"/>
    <w:rsid w:val="0023237F"/>
    <w:rsid w:val="00232567"/>
    <w:rsid w:val="00233911"/>
    <w:rsid w:val="0023431F"/>
    <w:rsid w:val="00236975"/>
    <w:rsid w:val="00237980"/>
    <w:rsid w:val="0024054F"/>
    <w:rsid w:val="002413FA"/>
    <w:rsid w:val="002416A9"/>
    <w:rsid w:val="00241C07"/>
    <w:rsid w:val="00241F22"/>
    <w:rsid w:val="00242268"/>
    <w:rsid w:val="002431BA"/>
    <w:rsid w:val="00243963"/>
    <w:rsid w:val="0024437F"/>
    <w:rsid w:val="002454F3"/>
    <w:rsid w:val="002455D9"/>
    <w:rsid w:val="00246789"/>
    <w:rsid w:val="00246A1C"/>
    <w:rsid w:val="00246AD9"/>
    <w:rsid w:val="0024759F"/>
    <w:rsid w:val="00247BFD"/>
    <w:rsid w:val="00247E58"/>
    <w:rsid w:val="00250F25"/>
    <w:rsid w:val="00250FB8"/>
    <w:rsid w:val="0025120E"/>
    <w:rsid w:val="00251CAB"/>
    <w:rsid w:val="00252A6C"/>
    <w:rsid w:val="0025320C"/>
    <w:rsid w:val="0025362C"/>
    <w:rsid w:val="0025380A"/>
    <w:rsid w:val="00253818"/>
    <w:rsid w:val="00256F5E"/>
    <w:rsid w:val="00257166"/>
    <w:rsid w:val="00257285"/>
    <w:rsid w:val="00260163"/>
    <w:rsid w:val="0026281E"/>
    <w:rsid w:val="002648F2"/>
    <w:rsid w:val="002658F2"/>
    <w:rsid w:val="00265F51"/>
    <w:rsid w:val="002706AB"/>
    <w:rsid w:val="00272F97"/>
    <w:rsid w:val="00272FDA"/>
    <w:rsid w:val="00273281"/>
    <w:rsid w:val="002762DA"/>
    <w:rsid w:val="00280491"/>
    <w:rsid w:val="00280B32"/>
    <w:rsid w:val="00280C65"/>
    <w:rsid w:val="002813F9"/>
    <w:rsid w:val="00283C70"/>
    <w:rsid w:val="00285E6B"/>
    <w:rsid w:val="00285F3D"/>
    <w:rsid w:val="00286611"/>
    <w:rsid w:val="0028754D"/>
    <w:rsid w:val="00290732"/>
    <w:rsid w:val="002928F9"/>
    <w:rsid w:val="00293842"/>
    <w:rsid w:val="00294274"/>
    <w:rsid w:val="00295ECA"/>
    <w:rsid w:val="00297822"/>
    <w:rsid w:val="002A070A"/>
    <w:rsid w:val="002A1384"/>
    <w:rsid w:val="002A2226"/>
    <w:rsid w:val="002A22E8"/>
    <w:rsid w:val="002A260F"/>
    <w:rsid w:val="002A44B4"/>
    <w:rsid w:val="002A44FC"/>
    <w:rsid w:val="002A65CD"/>
    <w:rsid w:val="002A77DE"/>
    <w:rsid w:val="002A7C9B"/>
    <w:rsid w:val="002B0918"/>
    <w:rsid w:val="002B20DE"/>
    <w:rsid w:val="002B2B69"/>
    <w:rsid w:val="002B2FC4"/>
    <w:rsid w:val="002B4183"/>
    <w:rsid w:val="002B4500"/>
    <w:rsid w:val="002B59AD"/>
    <w:rsid w:val="002B7EDF"/>
    <w:rsid w:val="002C0ABD"/>
    <w:rsid w:val="002C1231"/>
    <w:rsid w:val="002C14F2"/>
    <w:rsid w:val="002C15B5"/>
    <w:rsid w:val="002C279E"/>
    <w:rsid w:val="002C34E3"/>
    <w:rsid w:val="002C4724"/>
    <w:rsid w:val="002C4758"/>
    <w:rsid w:val="002C5228"/>
    <w:rsid w:val="002C5303"/>
    <w:rsid w:val="002C553F"/>
    <w:rsid w:val="002C6303"/>
    <w:rsid w:val="002C69DD"/>
    <w:rsid w:val="002D12C2"/>
    <w:rsid w:val="002D1442"/>
    <w:rsid w:val="002D21C5"/>
    <w:rsid w:val="002D288E"/>
    <w:rsid w:val="002D41F0"/>
    <w:rsid w:val="002D484B"/>
    <w:rsid w:val="002D5573"/>
    <w:rsid w:val="002D57AF"/>
    <w:rsid w:val="002D70A8"/>
    <w:rsid w:val="002D724F"/>
    <w:rsid w:val="002D753B"/>
    <w:rsid w:val="002E1547"/>
    <w:rsid w:val="002E1BD9"/>
    <w:rsid w:val="002E1EB5"/>
    <w:rsid w:val="002E3866"/>
    <w:rsid w:val="002E5200"/>
    <w:rsid w:val="002E6EEF"/>
    <w:rsid w:val="002E7B33"/>
    <w:rsid w:val="002E7D64"/>
    <w:rsid w:val="002F1DAD"/>
    <w:rsid w:val="002F28F0"/>
    <w:rsid w:val="002F3DE9"/>
    <w:rsid w:val="002F3E5E"/>
    <w:rsid w:val="002F48FA"/>
    <w:rsid w:val="002F58B6"/>
    <w:rsid w:val="003008B2"/>
    <w:rsid w:val="0030095A"/>
    <w:rsid w:val="0030196E"/>
    <w:rsid w:val="00302CC1"/>
    <w:rsid w:val="003030AD"/>
    <w:rsid w:val="00303555"/>
    <w:rsid w:val="00303C86"/>
    <w:rsid w:val="003041D7"/>
    <w:rsid w:val="003045EF"/>
    <w:rsid w:val="00305211"/>
    <w:rsid w:val="00312FFC"/>
    <w:rsid w:val="003131D5"/>
    <w:rsid w:val="00313B8E"/>
    <w:rsid w:val="003146BE"/>
    <w:rsid w:val="0031758F"/>
    <w:rsid w:val="00320038"/>
    <w:rsid w:val="003208F2"/>
    <w:rsid w:val="00321A34"/>
    <w:rsid w:val="00323469"/>
    <w:rsid w:val="00323A57"/>
    <w:rsid w:val="00323A89"/>
    <w:rsid w:val="00324345"/>
    <w:rsid w:val="00324409"/>
    <w:rsid w:val="00325A39"/>
    <w:rsid w:val="00326F86"/>
    <w:rsid w:val="00330C43"/>
    <w:rsid w:val="00330F5C"/>
    <w:rsid w:val="00332EDF"/>
    <w:rsid w:val="00334E6D"/>
    <w:rsid w:val="00336DE4"/>
    <w:rsid w:val="003371DE"/>
    <w:rsid w:val="00337485"/>
    <w:rsid w:val="003374F0"/>
    <w:rsid w:val="003375CC"/>
    <w:rsid w:val="00337A92"/>
    <w:rsid w:val="00340A9C"/>
    <w:rsid w:val="00342298"/>
    <w:rsid w:val="00342ACB"/>
    <w:rsid w:val="00343430"/>
    <w:rsid w:val="00344C73"/>
    <w:rsid w:val="00345A2F"/>
    <w:rsid w:val="00345DC1"/>
    <w:rsid w:val="003464E7"/>
    <w:rsid w:val="00350957"/>
    <w:rsid w:val="00350A3C"/>
    <w:rsid w:val="00351BA2"/>
    <w:rsid w:val="00353218"/>
    <w:rsid w:val="00353904"/>
    <w:rsid w:val="00353A75"/>
    <w:rsid w:val="0035422B"/>
    <w:rsid w:val="00354833"/>
    <w:rsid w:val="00354981"/>
    <w:rsid w:val="00355C60"/>
    <w:rsid w:val="00357483"/>
    <w:rsid w:val="003606FF"/>
    <w:rsid w:val="00361364"/>
    <w:rsid w:val="00361B44"/>
    <w:rsid w:val="00362664"/>
    <w:rsid w:val="003630AF"/>
    <w:rsid w:val="003631AF"/>
    <w:rsid w:val="003643FF"/>
    <w:rsid w:val="00364919"/>
    <w:rsid w:val="003656ED"/>
    <w:rsid w:val="0036599E"/>
    <w:rsid w:val="00365AE1"/>
    <w:rsid w:val="003676DB"/>
    <w:rsid w:val="003712AF"/>
    <w:rsid w:val="003717D6"/>
    <w:rsid w:val="0037302A"/>
    <w:rsid w:val="003731AA"/>
    <w:rsid w:val="0037381D"/>
    <w:rsid w:val="00374529"/>
    <w:rsid w:val="00374CE1"/>
    <w:rsid w:val="00376BC8"/>
    <w:rsid w:val="00376D72"/>
    <w:rsid w:val="00380965"/>
    <w:rsid w:val="00380C00"/>
    <w:rsid w:val="00381A74"/>
    <w:rsid w:val="00382EC4"/>
    <w:rsid w:val="00382F73"/>
    <w:rsid w:val="0038326A"/>
    <w:rsid w:val="003839D8"/>
    <w:rsid w:val="003843E4"/>
    <w:rsid w:val="003863BF"/>
    <w:rsid w:val="00391044"/>
    <w:rsid w:val="00393120"/>
    <w:rsid w:val="00394681"/>
    <w:rsid w:val="00396121"/>
    <w:rsid w:val="00396171"/>
    <w:rsid w:val="003961D1"/>
    <w:rsid w:val="00396808"/>
    <w:rsid w:val="00397B99"/>
    <w:rsid w:val="003A14A4"/>
    <w:rsid w:val="003A1E21"/>
    <w:rsid w:val="003A28D6"/>
    <w:rsid w:val="003A2F0C"/>
    <w:rsid w:val="003A33D2"/>
    <w:rsid w:val="003A3BBA"/>
    <w:rsid w:val="003A5013"/>
    <w:rsid w:val="003A5703"/>
    <w:rsid w:val="003A607D"/>
    <w:rsid w:val="003A6CC5"/>
    <w:rsid w:val="003A705B"/>
    <w:rsid w:val="003A7364"/>
    <w:rsid w:val="003A7AEC"/>
    <w:rsid w:val="003B0F1F"/>
    <w:rsid w:val="003B144F"/>
    <w:rsid w:val="003B18C3"/>
    <w:rsid w:val="003B19F8"/>
    <w:rsid w:val="003B3452"/>
    <w:rsid w:val="003B445C"/>
    <w:rsid w:val="003B4583"/>
    <w:rsid w:val="003B67E2"/>
    <w:rsid w:val="003B6B42"/>
    <w:rsid w:val="003B78A8"/>
    <w:rsid w:val="003B7FF0"/>
    <w:rsid w:val="003C1003"/>
    <w:rsid w:val="003C1C65"/>
    <w:rsid w:val="003C2DC1"/>
    <w:rsid w:val="003C2E13"/>
    <w:rsid w:val="003C33F8"/>
    <w:rsid w:val="003C3E63"/>
    <w:rsid w:val="003C4AC8"/>
    <w:rsid w:val="003C6898"/>
    <w:rsid w:val="003C7468"/>
    <w:rsid w:val="003C796B"/>
    <w:rsid w:val="003D0204"/>
    <w:rsid w:val="003D0406"/>
    <w:rsid w:val="003D0510"/>
    <w:rsid w:val="003D0F5C"/>
    <w:rsid w:val="003D0FCE"/>
    <w:rsid w:val="003D32F1"/>
    <w:rsid w:val="003D4CD7"/>
    <w:rsid w:val="003E0CEA"/>
    <w:rsid w:val="003E0F39"/>
    <w:rsid w:val="003E25F2"/>
    <w:rsid w:val="003E3CC1"/>
    <w:rsid w:val="003E5436"/>
    <w:rsid w:val="003E60EE"/>
    <w:rsid w:val="003E67AB"/>
    <w:rsid w:val="003E7057"/>
    <w:rsid w:val="003F0D49"/>
    <w:rsid w:val="003F2A08"/>
    <w:rsid w:val="003F2F8C"/>
    <w:rsid w:val="003F2F9C"/>
    <w:rsid w:val="003F3D8E"/>
    <w:rsid w:val="003F49D7"/>
    <w:rsid w:val="003F544E"/>
    <w:rsid w:val="003F6BE2"/>
    <w:rsid w:val="003F6EC8"/>
    <w:rsid w:val="003F7217"/>
    <w:rsid w:val="003F7516"/>
    <w:rsid w:val="00400394"/>
    <w:rsid w:val="00401FF6"/>
    <w:rsid w:val="0040204B"/>
    <w:rsid w:val="004040D8"/>
    <w:rsid w:val="00410461"/>
    <w:rsid w:val="0041074B"/>
    <w:rsid w:val="004108A6"/>
    <w:rsid w:val="0041281E"/>
    <w:rsid w:val="004139D8"/>
    <w:rsid w:val="00413DEB"/>
    <w:rsid w:val="00413ECF"/>
    <w:rsid w:val="004147BD"/>
    <w:rsid w:val="00415432"/>
    <w:rsid w:val="0041593D"/>
    <w:rsid w:val="00417D9B"/>
    <w:rsid w:val="00420E85"/>
    <w:rsid w:val="00421BC7"/>
    <w:rsid w:val="004267D5"/>
    <w:rsid w:val="00426B6E"/>
    <w:rsid w:val="00427568"/>
    <w:rsid w:val="00433372"/>
    <w:rsid w:val="004334C4"/>
    <w:rsid w:val="00433D1A"/>
    <w:rsid w:val="004348FB"/>
    <w:rsid w:val="00434C86"/>
    <w:rsid w:val="00435918"/>
    <w:rsid w:val="00435B6A"/>
    <w:rsid w:val="004367D1"/>
    <w:rsid w:val="00436F5E"/>
    <w:rsid w:val="00436FD3"/>
    <w:rsid w:val="00440032"/>
    <w:rsid w:val="004407E5"/>
    <w:rsid w:val="0044371A"/>
    <w:rsid w:val="0044496F"/>
    <w:rsid w:val="00444985"/>
    <w:rsid w:val="00444AF7"/>
    <w:rsid w:val="00445EA9"/>
    <w:rsid w:val="004461E4"/>
    <w:rsid w:val="004469B8"/>
    <w:rsid w:val="004472BB"/>
    <w:rsid w:val="00447AFD"/>
    <w:rsid w:val="00447DAB"/>
    <w:rsid w:val="004503A5"/>
    <w:rsid w:val="00450E07"/>
    <w:rsid w:val="004527DB"/>
    <w:rsid w:val="00453BA3"/>
    <w:rsid w:val="00454839"/>
    <w:rsid w:val="00454AB0"/>
    <w:rsid w:val="0045671A"/>
    <w:rsid w:val="00456E7A"/>
    <w:rsid w:val="0045719F"/>
    <w:rsid w:val="00457345"/>
    <w:rsid w:val="00457E75"/>
    <w:rsid w:val="00460C8F"/>
    <w:rsid w:val="0046100A"/>
    <w:rsid w:val="00461954"/>
    <w:rsid w:val="00461DED"/>
    <w:rsid w:val="00463DBB"/>
    <w:rsid w:val="004650A8"/>
    <w:rsid w:val="00471AD8"/>
    <w:rsid w:val="00474094"/>
    <w:rsid w:val="004747DB"/>
    <w:rsid w:val="00474A21"/>
    <w:rsid w:val="00474B22"/>
    <w:rsid w:val="00474F7A"/>
    <w:rsid w:val="0047698F"/>
    <w:rsid w:val="00477B03"/>
    <w:rsid w:val="00477B22"/>
    <w:rsid w:val="004804E3"/>
    <w:rsid w:val="00480617"/>
    <w:rsid w:val="0048168D"/>
    <w:rsid w:val="004819A9"/>
    <w:rsid w:val="00483745"/>
    <w:rsid w:val="0048411B"/>
    <w:rsid w:val="0048539D"/>
    <w:rsid w:val="00487F32"/>
    <w:rsid w:val="00490448"/>
    <w:rsid w:val="004906CA"/>
    <w:rsid w:val="00490844"/>
    <w:rsid w:val="00492B5E"/>
    <w:rsid w:val="004948BC"/>
    <w:rsid w:val="00494978"/>
    <w:rsid w:val="00496233"/>
    <w:rsid w:val="00496C69"/>
    <w:rsid w:val="004A0228"/>
    <w:rsid w:val="004A0966"/>
    <w:rsid w:val="004A2591"/>
    <w:rsid w:val="004A265F"/>
    <w:rsid w:val="004A33D7"/>
    <w:rsid w:val="004A360E"/>
    <w:rsid w:val="004A3FC9"/>
    <w:rsid w:val="004A5001"/>
    <w:rsid w:val="004A72AB"/>
    <w:rsid w:val="004A79C5"/>
    <w:rsid w:val="004B0CE1"/>
    <w:rsid w:val="004B3D04"/>
    <w:rsid w:val="004B48D8"/>
    <w:rsid w:val="004B4963"/>
    <w:rsid w:val="004B51C8"/>
    <w:rsid w:val="004B5F4D"/>
    <w:rsid w:val="004B69AB"/>
    <w:rsid w:val="004B6C5A"/>
    <w:rsid w:val="004B7E01"/>
    <w:rsid w:val="004C087A"/>
    <w:rsid w:val="004C2CC5"/>
    <w:rsid w:val="004C3377"/>
    <w:rsid w:val="004C3C04"/>
    <w:rsid w:val="004C428B"/>
    <w:rsid w:val="004C4E12"/>
    <w:rsid w:val="004C4FA8"/>
    <w:rsid w:val="004C61B0"/>
    <w:rsid w:val="004C636B"/>
    <w:rsid w:val="004C63C5"/>
    <w:rsid w:val="004D1700"/>
    <w:rsid w:val="004D1A55"/>
    <w:rsid w:val="004D409A"/>
    <w:rsid w:val="004D432D"/>
    <w:rsid w:val="004D6814"/>
    <w:rsid w:val="004D6BB9"/>
    <w:rsid w:val="004D735D"/>
    <w:rsid w:val="004E02EA"/>
    <w:rsid w:val="004E0448"/>
    <w:rsid w:val="004E0F2A"/>
    <w:rsid w:val="004E3F80"/>
    <w:rsid w:val="004E5416"/>
    <w:rsid w:val="004F0987"/>
    <w:rsid w:val="004F1399"/>
    <w:rsid w:val="004F16DE"/>
    <w:rsid w:val="004F202B"/>
    <w:rsid w:val="004F2E96"/>
    <w:rsid w:val="004F30E7"/>
    <w:rsid w:val="004F3836"/>
    <w:rsid w:val="004F38F0"/>
    <w:rsid w:val="004F49C7"/>
    <w:rsid w:val="004F6A4A"/>
    <w:rsid w:val="004F6E08"/>
    <w:rsid w:val="004F712E"/>
    <w:rsid w:val="004F7ABD"/>
    <w:rsid w:val="005003AC"/>
    <w:rsid w:val="005008E3"/>
    <w:rsid w:val="00501806"/>
    <w:rsid w:val="00504127"/>
    <w:rsid w:val="00504B41"/>
    <w:rsid w:val="00504BDF"/>
    <w:rsid w:val="00506D86"/>
    <w:rsid w:val="005101F3"/>
    <w:rsid w:val="00510C67"/>
    <w:rsid w:val="005117AF"/>
    <w:rsid w:val="005152D8"/>
    <w:rsid w:val="00517017"/>
    <w:rsid w:val="00517EE9"/>
    <w:rsid w:val="005218B6"/>
    <w:rsid w:val="00523D90"/>
    <w:rsid w:val="005248C4"/>
    <w:rsid w:val="00524A06"/>
    <w:rsid w:val="00525676"/>
    <w:rsid w:val="005259D9"/>
    <w:rsid w:val="005259EB"/>
    <w:rsid w:val="005262DE"/>
    <w:rsid w:val="0052676C"/>
    <w:rsid w:val="005300DD"/>
    <w:rsid w:val="00530C3D"/>
    <w:rsid w:val="00531AD2"/>
    <w:rsid w:val="0053259D"/>
    <w:rsid w:val="005329E5"/>
    <w:rsid w:val="0053387A"/>
    <w:rsid w:val="00534B86"/>
    <w:rsid w:val="00535753"/>
    <w:rsid w:val="00536926"/>
    <w:rsid w:val="00536D2E"/>
    <w:rsid w:val="00537C2E"/>
    <w:rsid w:val="00541471"/>
    <w:rsid w:val="00541862"/>
    <w:rsid w:val="005431C8"/>
    <w:rsid w:val="00543231"/>
    <w:rsid w:val="00543E1C"/>
    <w:rsid w:val="00543F0A"/>
    <w:rsid w:val="00544F1E"/>
    <w:rsid w:val="00545244"/>
    <w:rsid w:val="00545AD4"/>
    <w:rsid w:val="00545F83"/>
    <w:rsid w:val="0054619F"/>
    <w:rsid w:val="005474FC"/>
    <w:rsid w:val="00550ECF"/>
    <w:rsid w:val="005523A0"/>
    <w:rsid w:val="0055270B"/>
    <w:rsid w:val="00552B23"/>
    <w:rsid w:val="00553323"/>
    <w:rsid w:val="005536A8"/>
    <w:rsid w:val="00553B06"/>
    <w:rsid w:val="00553B66"/>
    <w:rsid w:val="00553D44"/>
    <w:rsid w:val="00554574"/>
    <w:rsid w:val="00554594"/>
    <w:rsid w:val="00554864"/>
    <w:rsid w:val="0055570D"/>
    <w:rsid w:val="00555A45"/>
    <w:rsid w:val="005566DC"/>
    <w:rsid w:val="00556B96"/>
    <w:rsid w:val="00556D39"/>
    <w:rsid w:val="00556E1D"/>
    <w:rsid w:val="00557059"/>
    <w:rsid w:val="005570EB"/>
    <w:rsid w:val="00557824"/>
    <w:rsid w:val="00560351"/>
    <w:rsid w:val="00560A62"/>
    <w:rsid w:val="00561BCC"/>
    <w:rsid w:val="00562CA6"/>
    <w:rsid w:val="00564F89"/>
    <w:rsid w:val="005658FB"/>
    <w:rsid w:val="00565A83"/>
    <w:rsid w:val="00566CA4"/>
    <w:rsid w:val="005678D7"/>
    <w:rsid w:val="00567AD3"/>
    <w:rsid w:val="00567AF4"/>
    <w:rsid w:val="00570352"/>
    <w:rsid w:val="00570631"/>
    <w:rsid w:val="00570D27"/>
    <w:rsid w:val="00574208"/>
    <w:rsid w:val="005759A9"/>
    <w:rsid w:val="00577BC7"/>
    <w:rsid w:val="0058107E"/>
    <w:rsid w:val="0058245F"/>
    <w:rsid w:val="00582D51"/>
    <w:rsid w:val="00582EFF"/>
    <w:rsid w:val="00584244"/>
    <w:rsid w:val="00584941"/>
    <w:rsid w:val="00584D1F"/>
    <w:rsid w:val="00585FA6"/>
    <w:rsid w:val="005917D6"/>
    <w:rsid w:val="00592DDF"/>
    <w:rsid w:val="00593E58"/>
    <w:rsid w:val="00594A0E"/>
    <w:rsid w:val="00594ADE"/>
    <w:rsid w:val="00596976"/>
    <w:rsid w:val="005A1713"/>
    <w:rsid w:val="005A218E"/>
    <w:rsid w:val="005A2470"/>
    <w:rsid w:val="005A3C88"/>
    <w:rsid w:val="005A3E9B"/>
    <w:rsid w:val="005A4734"/>
    <w:rsid w:val="005A4FB8"/>
    <w:rsid w:val="005A52AA"/>
    <w:rsid w:val="005A6E63"/>
    <w:rsid w:val="005B0E8B"/>
    <w:rsid w:val="005B0FD1"/>
    <w:rsid w:val="005B22DF"/>
    <w:rsid w:val="005B37BE"/>
    <w:rsid w:val="005B4A3C"/>
    <w:rsid w:val="005B5094"/>
    <w:rsid w:val="005B5B78"/>
    <w:rsid w:val="005B675F"/>
    <w:rsid w:val="005B7156"/>
    <w:rsid w:val="005B7702"/>
    <w:rsid w:val="005B77C6"/>
    <w:rsid w:val="005C2E53"/>
    <w:rsid w:val="005C44E1"/>
    <w:rsid w:val="005C515A"/>
    <w:rsid w:val="005C53F9"/>
    <w:rsid w:val="005C593C"/>
    <w:rsid w:val="005C678E"/>
    <w:rsid w:val="005C7570"/>
    <w:rsid w:val="005D02D2"/>
    <w:rsid w:val="005D08D8"/>
    <w:rsid w:val="005D14FE"/>
    <w:rsid w:val="005D22E6"/>
    <w:rsid w:val="005D2906"/>
    <w:rsid w:val="005D3326"/>
    <w:rsid w:val="005D3448"/>
    <w:rsid w:val="005D3476"/>
    <w:rsid w:val="005D40E0"/>
    <w:rsid w:val="005D4260"/>
    <w:rsid w:val="005E1A68"/>
    <w:rsid w:val="005E4368"/>
    <w:rsid w:val="005E60C2"/>
    <w:rsid w:val="005F0E9D"/>
    <w:rsid w:val="005F18CD"/>
    <w:rsid w:val="005F1CF9"/>
    <w:rsid w:val="005F361B"/>
    <w:rsid w:val="005F47D6"/>
    <w:rsid w:val="005F5EC4"/>
    <w:rsid w:val="005F7911"/>
    <w:rsid w:val="00601D83"/>
    <w:rsid w:val="006024CA"/>
    <w:rsid w:val="00602855"/>
    <w:rsid w:val="006051F7"/>
    <w:rsid w:val="00605876"/>
    <w:rsid w:val="006058DE"/>
    <w:rsid w:val="00605E13"/>
    <w:rsid w:val="00606D6D"/>
    <w:rsid w:val="00607B43"/>
    <w:rsid w:val="00607F29"/>
    <w:rsid w:val="006108FD"/>
    <w:rsid w:val="00610CEE"/>
    <w:rsid w:val="006111FE"/>
    <w:rsid w:val="0061167B"/>
    <w:rsid w:val="0061291B"/>
    <w:rsid w:val="0061427F"/>
    <w:rsid w:val="00616D6F"/>
    <w:rsid w:val="00617E92"/>
    <w:rsid w:val="0062085B"/>
    <w:rsid w:val="00620AE3"/>
    <w:rsid w:val="0062267E"/>
    <w:rsid w:val="00623E46"/>
    <w:rsid w:val="00623F6A"/>
    <w:rsid w:val="00625C8C"/>
    <w:rsid w:val="00627B8B"/>
    <w:rsid w:val="00630410"/>
    <w:rsid w:val="00633DA3"/>
    <w:rsid w:val="00633DF8"/>
    <w:rsid w:val="0063426F"/>
    <w:rsid w:val="006348DF"/>
    <w:rsid w:val="0063524F"/>
    <w:rsid w:val="00636AFD"/>
    <w:rsid w:val="00636E0B"/>
    <w:rsid w:val="00637AFF"/>
    <w:rsid w:val="00640E8A"/>
    <w:rsid w:val="00641086"/>
    <w:rsid w:val="0064175A"/>
    <w:rsid w:val="00641D20"/>
    <w:rsid w:val="00641E86"/>
    <w:rsid w:val="006440DE"/>
    <w:rsid w:val="006442F1"/>
    <w:rsid w:val="006450C7"/>
    <w:rsid w:val="00646B78"/>
    <w:rsid w:val="0065078D"/>
    <w:rsid w:val="00652351"/>
    <w:rsid w:val="006535AE"/>
    <w:rsid w:val="00654E94"/>
    <w:rsid w:val="006559B2"/>
    <w:rsid w:val="00655AF8"/>
    <w:rsid w:val="006560DF"/>
    <w:rsid w:val="00660010"/>
    <w:rsid w:val="006608F8"/>
    <w:rsid w:val="00661378"/>
    <w:rsid w:val="00661746"/>
    <w:rsid w:val="00662E80"/>
    <w:rsid w:val="00663F92"/>
    <w:rsid w:val="00665054"/>
    <w:rsid w:val="00665063"/>
    <w:rsid w:val="00665C41"/>
    <w:rsid w:val="0066790A"/>
    <w:rsid w:val="00670B7B"/>
    <w:rsid w:val="006723A8"/>
    <w:rsid w:val="00673136"/>
    <w:rsid w:val="0067354A"/>
    <w:rsid w:val="0067361E"/>
    <w:rsid w:val="00673F9D"/>
    <w:rsid w:val="00674EE8"/>
    <w:rsid w:val="00674FD1"/>
    <w:rsid w:val="0067526A"/>
    <w:rsid w:val="00676050"/>
    <w:rsid w:val="00680A0B"/>
    <w:rsid w:val="0068109A"/>
    <w:rsid w:val="00682284"/>
    <w:rsid w:val="0068354F"/>
    <w:rsid w:val="0068578E"/>
    <w:rsid w:val="006857B1"/>
    <w:rsid w:val="00687D48"/>
    <w:rsid w:val="00690A23"/>
    <w:rsid w:val="00690BB5"/>
    <w:rsid w:val="0069255F"/>
    <w:rsid w:val="00692989"/>
    <w:rsid w:val="00692BA0"/>
    <w:rsid w:val="00692C7C"/>
    <w:rsid w:val="0069325A"/>
    <w:rsid w:val="00693502"/>
    <w:rsid w:val="00694415"/>
    <w:rsid w:val="00695298"/>
    <w:rsid w:val="00695586"/>
    <w:rsid w:val="0069653B"/>
    <w:rsid w:val="006A0B5C"/>
    <w:rsid w:val="006A2C43"/>
    <w:rsid w:val="006A3741"/>
    <w:rsid w:val="006A5F18"/>
    <w:rsid w:val="006A64BB"/>
    <w:rsid w:val="006A6673"/>
    <w:rsid w:val="006A686B"/>
    <w:rsid w:val="006A699B"/>
    <w:rsid w:val="006A7B01"/>
    <w:rsid w:val="006A7E9F"/>
    <w:rsid w:val="006B056E"/>
    <w:rsid w:val="006B143B"/>
    <w:rsid w:val="006B1653"/>
    <w:rsid w:val="006B1813"/>
    <w:rsid w:val="006B18C6"/>
    <w:rsid w:val="006B1EA6"/>
    <w:rsid w:val="006B1F7C"/>
    <w:rsid w:val="006B251F"/>
    <w:rsid w:val="006B2F1A"/>
    <w:rsid w:val="006B3298"/>
    <w:rsid w:val="006B3397"/>
    <w:rsid w:val="006B3B2A"/>
    <w:rsid w:val="006B4BCB"/>
    <w:rsid w:val="006B5BB9"/>
    <w:rsid w:val="006B7DB5"/>
    <w:rsid w:val="006C2B48"/>
    <w:rsid w:val="006C3576"/>
    <w:rsid w:val="006C3ACD"/>
    <w:rsid w:val="006C4174"/>
    <w:rsid w:val="006C4F81"/>
    <w:rsid w:val="006C5026"/>
    <w:rsid w:val="006C502C"/>
    <w:rsid w:val="006C5B8C"/>
    <w:rsid w:val="006C6C95"/>
    <w:rsid w:val="006C6E1D"/>
    <w:rsid w:val="006C753E"/>
    <w:rsid w:val="006D0F61"/>
    <w:rsid w:val="006D3659"/>
    <w:rsid w:val="006D40CA"/>
    <w:rsid w:val="006D452C"/>
    <w:rsid w:val="006D5C4F"/>
    <w:rsid w:val="006D6C31"/>
    <w:rsid w:val="006D748B"/>
    <w:rsid w:val="006D7599"/>
    <w:rsid w:val="006E316F"/>
    <w:rsid w:val="006E4E19"/>
    <w:rsid w:val="006E4F89"/>
    <w:rsid w:val="006E76C3"/>
    <w:rsid w:val="006F0B81"/>
    <w:rsid w:val="006F0F13"/>
    <w:rsid w:val="006F0FD3"/>
    <w:rsid w:val="006F29E3"/>
    <w:rsid w:val="006F3A15"/>
    <w:rsid w:val="006F40C8"/>
    <w:rsid w:val="006F433E"/>
    <w:rsid w:val="006F4512"/>
    <w:rsid w:val="006F55A6"/>
    <w:rsid w:val="006F6D95"/>
    <w:rsid w:val="006F7574"/>
    <w:rsid w:val="006F7A2A"/>
    <w:rsid w:val="006F7EAC"/>
    <w:rsid w:val="0070001E"/>
    <w:rsid w:val="00700A5B"/>
    <w:rsid w:val="00701171"/>
    <w:rsid w:val="0070167C"/>
    <w:rsid w:val="00701886"/>
    <w:rsid w:val="00701B41"/>
    <w:rsid w:val="00701B74"/>
    <w:rsid w:val="00702291"/>
    <w:rsid w:val="007024C7"/>
    <w:rsid w:val="007035DA"/>
    <w:rsid w:val="0070398A"/>
    <w:rsid w:val="007039CA"/>
    <w:rsid w:val="00703B62"/>
    <w:rsid w:val="00703C0A"/>
    <w:rsid w:val="00707A5C"/>
    <w:rsid w:val="0071015A"/>
    <w:rsid w:val="00710A97"/>
    <w:rsid w:val="00712A31"/>
    <w:rsid w:val="00713565"/>
    <w:rsid w:val="007139B4"/>
    <w:rsid w:val="007145E6"/>
    <w:rsid w:val="00722FFD"/>
    <w:rsid w:val="007247B0"/>
    <w:rsid w:val="007247EF"/>
    <w:rsid w:val="0072525C"/>
    <w:rsid w:val="00726F33"/>
    <w:rsid w:val="007279F2"/>
    <w:rsid w:val="0073095A"/>
    <w:rsid w:val="00730C78"/>
    <w:rsid w:val="0073172B"/>
    <w:rsid w:val="007352CB"/>
    <w:rsid w:val="00736722"/>
    <w:rsid w:val="00736FB4"/>
    <w:rsid w:val="00737CF9"/>
    <w:rsid w:val="00737D7F"/>
    <w:rsid w:val="007407CD"/>
    <w:rsid w:val="00742937"/>
    <w:rsid w:val="007431E3"/>
    <w:rsid w:val="00746B1A"/>
    <w:rsid w:val="00747255"/>
    <w:rsid w:val="00747E40"/>
    <w:rsid w:val="007500B8"/>
    <w:rsid w:val="0075062C"/>
    <w:rsid w:val="007517B8"/>
    <w:rsid w:val="007520A4"/>
    <w:rsid w:val="007534AD"/>
    <w:rsid w:val="00753EC0"/>
    <w:rsid w:val="007551EE"/>
    <w:rsid w:val="00755426"/>
    <w:rsid w:val="0075576B"/>
    <w:rsid w:val="00755B45"/>
    <w:rsid w:val="00755D42"/>
    <w:rsid w:val="00757501"/>
    <w:rsid w:val="00757B5C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8DE"/>
    <w:rsid w:val="00766C08"/>
    <w:rsid w:val="00766CB7"/>
    <w:rsid w:val="007676F1"/>
    <w:rsid w:val="00767D98"/>
    <w:rsid w:val="007708FF"/>
    <w:rsid w:val="00772961"/>
    <w:rsid w:val="00772AB3"/>
    <w:rsid w:val="007733DE"/>
    <w:rsid w:val="00773479"/>
    <w:rsid w:val="0077435A"/>
    <w:rsid w:val="00774918"/>
    <w:rsid w:val="00774A05"/>
    <w:rsid w:val="0077666D"/>
    <w:rsid w:val="00777276"/>
    <w:rsid w:val="00777605"/>
    <w:rsid w:val="00777F6F"/>
    <w:rsid w:val="00781090"/>
    <w:rsid w:val="00781242"/>
    <w:rsid w:val="0078233C"/>
    <w:rsid w:val="007839DD"/>
    <w:rsid w:val="00783A28"/>
    <w:rsid w:val="00783B72"/>
    <w:rsid w:val="0078593F"/>
    <w:rsid w:val="007878FA"/>
    <w:rsid w:val="0079046B"/>
    <w:rsid w:val="00792625"/>
    <w:rsid w:val="00793F83"/>
    <w:rsid w:val="00794BED"/>
    <w:rsid w:val="0079513E"/>
    <w:rsid w:val="007963CC"/>
    <w:rsid w:val="007A033C"/>
    <w:rsid w:val="007A3296"/>
    <w:rsid w:val="007A34E8"/>
    <w:rsid w:val="007A43A6"/>
    <w:rsid w:val="007A4DFD"/>
    <w:rsid w:val="007A6827"/>
    <w:rsid w:val="007A6AA2"/>
    <w:rsid w:val="007A7682"/>
    <w:rsid w:val="007B0918"/>
    <w:rsid w:val="007B2593"/>
    <w:rsid w:val="007B4A7B"/>
    <w:rsid w:val="007B5858"/>
    <w:rsid w:val="007B611B"/>
    <w:rsid w:val="007B667D"/>
    <w:rsid w:val="007B68D4"/>
    <w:rsid w:val="007C05F5"/>
    <w:rsid w:val="007C0A89"/>
    <w:rsid w:val="007C100B"/>
    <w:rsid w:val="007C1BF3"/>
    <w:rsid w:val="007C294D"/>
    <w:rsid w:val="007C3F19"/>
    <w:rsid w:val="007C41F7"/>
    <w:rsid w:val="007C48DD"/>
    <w:rsid w:val="007C663D"/>
    <w:rsid w:val="007C7105"/>
    <w:rsid w:val="007C7A4D"/>
    <w:rsid w:val="007D0858"/>
    <w:rsid w:val="007D0B8B"/>
    <w:rsid w:val="007D0DB6"/>
    <w:rsid w:val="007D1DBE"/>
    <w:rsid w:val="007D2FC0"/>
    <w:rsid w:val="007D35BB"/>
    <w:rsid w:val="007D3C55"/>
    <w:rsid w:val="007D3DBE"/>
    <w:rsid w:val="007D4539"/>
    <w:rsid w:val="007D5735"/>
    <w:rsid w:val="007D5F0B"/>
    <w:rsid w:val="007D6BDC"/>
    <w:rsid w:val="007E02C0"/>
    <w:rsid w:val="007E1388"/>
    <w:rsid w:val="007E17C1"/>
    <w:rsid w:val="007E3E64"/>
    <w:rsid w:val="007E57FE"/>
    <w:rsid w:val="007E68E9"/>
    <w:rsid w:val="007F01B1"/>
    <w:rsid w:val="007F04B3"/>
    <w:rsid w:val="007F2B5B"/>
    <w:rsid w:val="007F3448"/>
    <w:rsid w:val="007F3AD5"/>
    <w:rsid w:val="007F3D41"/>
    <w:rsid w:val="007F4F8D"/>
    <w:rsid w:val="007F71F6"/>
    <w:rsid w:val="007F7979"/>
    <w:rsid w:val="00800930"/>
    <w:rsid w:val="00801111"/>
    <w:rsid w:val="008046D6"/>
    <w:rsid w:val="00805053"/>
    <w:rsid w:val="008127EF"/>
    <w:rsid w:val="00813B23"/>
    <w:rsid w:val="008172E3"/>
    <w:rsid w:val="00817889"/>
    <w:rsid w:val="00817D7C"/>
    <w:rsid w:val="00820936"/>
    <w:rsid w:val="00822259"/>
    <w:rsid w:val="00822407"/>
    <w:rsid w:val="008238EB"/>
    <w:rsid w:val="00823C5D"/>
    <w:rsid w:val="00823E54"/>
    <w:rsid w:val="00830232"/>
    <w:rsid w:val="0083053F"/>
    <w:rsid w:val="00831E18"/>
    <w:rsid w:val="00832458"/>
    <w:rsid w:val="00832660"/>
    <w:rsid w:val="00832981"/>
    <w:rsid w:val="008338B1"/>
    <w:rsid w:val="00833BE6"/>
    <w:rsid w:val="00834A49"/>
    <w:rsid w:val="00835CFC"/>
    <w:rsid w:val="0083665F"/>
    <w:rsid w:val="00840E80"/>
    <w:rsid w:val="0084162E"/>
    <w:rsid w:val="00841D8B"/>
    <w:rsid w:val="00841F9B"/>
    <w:rsid w:val="00842407"/>
    <w:rsid w:val="008437CE"/>
    <w:rsid w:val="0084474D"/>
    <w:rsid w:val="00844D73"/>
    <w:rsid w:val="00846047"/>
    <w:rsid w:val="0084661F"/>
    <w:rsid w:val="0084795C"/>
    <w:rsid w:val="00847B28"/>
    <w:rsid w:val="00850B47"/>
    <w:rsid w:val="00850EC4"/>
    <w:rsid w:val="00853AC5"/>
    <w:rsid w:val="0085448D"/>
    <w:rsid w:val="0085702C"/>
    <w:rsid w:val="008607B9"/>
    <w:rsid w:val="008612DC"/>
    <w:rsid w:val="008613DC"/>
    <w:rsid w:val="008637E9"/>
    <w:rsid w:val="00864418"/>
    <w:rsid w:val="00865624"/>
    <w:rsid w:val="00865886"/>
    <w:rsid w:val="008673A6"/>
    <w:rsid w:val="00870A43"/>
    <w:rsid w:val="00871766"/>
    <w:rsid w:val="0087303E"/>
    <w:rsid w:val="00873204"/>
    <w:rsid w:val="00873370"/>
    <w:rsid w:val="00873618"/>
    <w:rsid w:val="00873AE1"/>
    <w:rsid w:val="00874B92"/>
    <w:rsid w:val="00874D0D"/>
    <w:rsid w:val="008763B7"/>
    <w:rsid w:val="00880345"/>
    <w:rsid w:val="00881122"/>
    <w:rsid w:val="00883647"/>
    <w:rsid w:val="008846D6"/>
    <w:rsid w:val="0088593E"/>
    <w:rsid w:val="00886B25"/>
    <w:rsid w:val="00887648"/>
    <w:rsid w:val="0089076D"/>
    <w:rsid w:val="00892468"/>
    <w:rsid w:val="00893AB0"/>
    <w:rsid w:val="008952F6"/>
    <w:rsid w:val="00895B04"/>
    <w:rsid w:val="00895CC2"/>
    <w:rsid w:val="008A18D7"/>
    <w:rsid w:val="008A20C6"/>
    <w:rsid w:val="008A28DA"/>
    <w:rsid w:val="008A401A"/>
    <w:rsid w:val="008A4EE9"/>
    <w:rsid w:val="008A667F"/>
    <w:rsid w:val="008B06D3"/>
    <w:rsid w:val="008B1467"/>
    <w:rsid w:val="008B14C8"/>
    <w:rsid w:val="008B20AD"/>
    <w:rsid w:val="008B2307"/>
    <w:rsid w:val="008B2436"/>
    <w:rsid w:val="008B2567"/>
    <w:rsid w:val="008B3806"/>
    <w:rsid w:val="008B3A22"/>
    <w:rsid w:val="008B3D4D"/>
    <w:rsid w:val="008B653E"/>
    <w:rsid w:val="008B65DA"/>
    <w:rsid w:val="008B6692"/>
    <w:rsid w:val="008B6CD5"/>
    <w:rsid w:val="008B6F14"/>
    <w:rsid w:val="008B7931"/>
    <w:rsid w:val="008C00D9"/>
    <w:rsid w:val="008C1017"/>
    <w:rsid w:val="008C1C07"/>
    <w:rsid w:val="008C3D1E"/>
    <w:rsid w:val="008C463D"/>
    <w:rsid w:val="008C5397"/>
    <w:rsid w:val="008C72F8"/>
    <w:rsid w:val="008C754A"/>
    <w:rsid w:val="008D269F"/>
    <w:rsid w:val="008D393D"/>
    <w:rsid w:val="008D3C29"/>
    <w:rsid w:val="008D5CAA"/>
    <w:rsid w:val="008D70B2"/>
    <w:rsid w:val="008D7F22"/>
    <w:rsid w:val="008E04E5"/>
    <w:rsid w:val="008E1291"/>
    <w:rsid w:val="008E1BF2"/>
    <w:rsid w:val="008E2355"/>
    <w:rsid w:val="008E2C4A"/>
    <w:rsid w:val="008E3C58"/>
    <w:rsid w:val="008E3E37"/>
    <w:rsid w:val="008E41D7"/>
    <w:rsid w:val="008E4FB2"/>
    <w:rsid w:val="008E5311"/>
    <w:rsid w:val="008E5432"/>
    <w:rsid w:val="008E5675"/>
    <w:rsid w:val="008E627B"/>
    <w:rsid w:val="008E62A6"/>
    <w:rsid w:val="008E6450"/>
    <w:rsid w:val="008F06F1"/>
    <w:rsid w:val="008F1B89"/>
    <w:rsid w:val="008F4219"/>
    <w:rsid w:val="008F548C"/>
    <w:rsid w:val="008F5B78"/>
    <w:rsid w:val="008F5BDE"/>
    <w:rsid w:val="008F6868"/>
    <w:rsid w:val="008F7502"/>
    <w:rsid w:val="008F7BA0"/>
    <w:rsid w:val="0090055A"/>
    <w:rsid w:val="00902F3E"/>
    <w:rsid w:val="00903814"/>
    <w:rsid w:val="00903E64"/>
    <w:rsid w:val="0090449B"/>
    <w:rsid w:val="0090532A"/>
    <w:rsid w:val="009070DD"/>
    <w:rsid w:val="009072E1"/>
    <w:rsid w:val="00912173"/>
    <w:rsid w:val="00913BB2"/>
    <w:rsid w:val="0091684C"/>
    <w:rsid w:val="00916E98"/>
    <w:rsid w:val="0091740B"/>
    <w:rsid w:val="00920260"/>
    <w:rsid w:val="0092065C"/>
    <w:rsid w:val="00922EE3"/>
    <w:rsid w:val="00925FBB"/>
    <w:rsid w:val="009261F0"/>
    <w:rsid w:val="00927D0A"/>
    <w:rsid w:val="009302CD"/>
    <w:rsid w:val="00930B5B"/>
    <w:rsid w:val="00931B4A"/>
    <w:rsid w:val="009322EA"/>
    <w:rsid w:val="0093336B"/>
    <w:rsid w:val="0093442C"/>
    <w:rsid w:val="009349F7"/>
    <w:rsid w:val="00935C70"/>
    <w:rsid w:val="009360FA"/>
    <w:rsid w:val="00937D53"/>
    <w:rsid w:val="0094022D"/>
    <w:rsid w:val="0094082B"/>
    <w:rsid w:val="00942ADE"/>
    <w:rsid w:val="0094383D"/>
    <w:rsid w:val="00943BF5"/>
    <w:rsid w:val="0094457D"/>
    <w:rsid w:val="00944A68"/>
    <w:rsid w:val="00946126"/>
    <w:rsid w:val="009465BB"/>
    <w:rsid w:val="00946CAB"/>
    <w:rsid w:val="009471A7"/>
    <w:rsid w:val="00950ABD"/>
    <w:rsid w:val="00951AD7"/>
    <w:rsid w:val="00951CC4"/>
    <w:rsid w:val="00952BFB"/>
    <w:rsid w:val="00953A8D"/>
    <w:rsid w:val="00953DB7"/>
    <w:rsid w:val="00954A24"/>
    <w:rsid w:val="00954FEC"/>
    <w:rsid w:val="00955A95"/>
    <w:rsid w:val="00957836"/>
    <w:rsid w:val="009600D5"/>
    <w:rsid w:val="00961A71"/>
    <w:rsid w:val="00961B30"/>
    <w:rsid w:val="0096212A"/>
    <w:rsid w:val="009633A0"/>
    <w:rsid w:val="00964793"/>
    <w:rsid w:val="00966EFF"/>
    <w:rsid w:val="009676C2"/>
    <w:rsid w:val="009679A0"/>
    <w:rsid w:val="009679C7"/>
    <w:rsid w:val="00967F2B"/>
    <w:rsid w:val="009708F0"/>
    <w:rsid w:val="00971173"/>
    <w:rsid w:val="00973399"/>
    <w:rsid w:val="00973DD3"/>
    <w:rsid w:val="009760BD"/>
    <w:rsid w:val="00977B71"/>
    <w:rsid w:val="00977C56"/>
    <w:rsid w:val="009823FA"/>
    <w:rsid w:val="009826DE"/>
    <w:rsid w:val="0098626C"/>
    <w:rsid w:val="00986E03"/>
    <w:rsid w:val="0098745B"/>
    <w:rsid w:val="0098755E"/>
    <w:rsid w:val="0099029B"/>
    <w:rsid w:val="00990496"/>
    <w:rsid w:val="00991433"/>
    <w:rsid w:val="00992326"/>
    <w:rsid w:val="00994BF5"/>
    <w:rsid w:val="0099554A"/>
    <w:rsid w:val="009969CA"/>
    <w:rsid w:val="00996F99"/>
    <w:rsid w:val="009979FC"/>
    <w:rsid w:val="009A051C"/>
    <w:rsid w:val="009A3D0A"/>
    <w:rsid w:val="009A4609"/>
    <w:rsid w:val="009A4F55"/>
    <w:rsid w:val="009A536D"/>
    <w:rsid w:val="009A5B13"/>
    <w:rsid w:val="009A6EB8"/>
    <w:rsid w:val="009A6FC2"/>
    <w:rsid w:val="009A7B11"/>
    <w:rsid w:val="009B162E"/>
    <w:rsid w:val="009B1C0B"/>
    <w:rsid w:val="009B1D1C"/>
    <w:rsid w:val="009B315E"/>
    <w:rsid w:val="009B4889"/>
    <w:rsid w:val="009B5952"/>
    <w:rsid w:val="009B599C"/>
    <w:rsid w:val="009B6346"/>
    <w:rsid w:val="009B7653"/>
    <w:rsid w:val="009C0D44"/>
    <w:rsid w:val="009C21EC"/>
    <w:rsid w:val="009C2AB3"/>
    <w:rsid w:val="009C5BE4"/>
    <w:rsid w:val="009C66A0"/>
    <w:rsid w:val="009D1492"/>
    <w:rsid w:val="009D2689"/>
    <w:rsid w:val="009D2DF4"/>
    <w:rsid w:val="009D3933"/>
    <w:rsid w:val="009D3E99"/>
    <w:rsid w:val="009D4BC7"/>
    <w:rsid w:val="009D519F"/>
    <w:rsid w:val="009D572A"/>
    <w:rsid w:val="009D5C1D"/>
    <w:rsid w:val="009D65B9"/>
    <w:rsid w:val="009D676F"/>
    <w:rsid w:val="009D710C"/>
    <w:rsid w:val="009D7A3D"/>
    <w:rsid w:val="009E02BD"/>
    <w:rsid w:val="009E0558"/>
    <w:rsid w:val="009E07F2"/>
    <w:rsid w:val="009E1133"/>
    <w:rsid w:val="009E15C0"/>
    <w:rsid w:val="009E15CA"/>
    <w:rsid w:val="009E2D98"/>
    <w:rsid w:val="009E615F"/>
    <w:rsid w:val="009E6554"/>
    <w:rsid w:val="009E70BC"/>
    <w:rsid w:val="009F08F2"/>
    <w:rsid w:val="009F1B39"/>
    <w:rsid w:val="009F1B89"/>
    <w:rsid w:val="009F327F"/>
    <w:rsid w:val="009F377F"/>
    <w:rsid w:val="009F37FA"/>
    <w:rsid w:val="009F3B2B"/>
    <w:rsid w:val="009F3F59"/>
    <w:rsid w:val="009F4299"/>
    <w:rsid w:val="009F5FCF"/>
    <w:rsid w:val="009F689F"/>
    <w:rsid w:val="00A0068B"/>
    <w:rsid w:val="00A009BA"/>
    <w:rsid w:val="00A00C55"/>
    <w:rsid w:val="00A030B7"/>
    <w:rsid w:val="00A033A4"/>
    <w:rsid w:val="00A05E13"/>
    <w:rsid w:val="00A064FF"/>
    <w:rsid w:val="00A10398"/>
    <w:rsid w:val="00A110DF"/>
    <w:rsid w:val="00A11BD7"/>
    <w:rsid w:val="00A14144"/>
    <w:rsid w:val="00A14481"/>
    <w:rsid w:val="00A14C99"/>
    <w:rsid w:val="00A14D16"/>
    <w:rsid w:val="00A15DBD"/>
    <w:rsid w:val="00A16B76"/>
    <w:rsid w:val="00A17F0F"/>
    <w:rsid w:val="00A20473"/>
    <w:rsid w:val="00A22113"/>
    <w:rsid w:val="00A22B5E"/>
    <w:rsid w:val="00A23393"/>
    <w:rsid w:val="00A234F6"/>
    <w:rsid w:val="00A242C2"/>
    <w:rsid w:val="00A242FF"/>
    <w:rsid w:val="00A26F5B"/>
    <w:rsid w:val="00A30791"/>
    <w:rsid w:val="00A3125C"/>
    <w:rsid w:val="00A31343"/>
    <w:rsid w:val="00A32174"/>
    <w:rsid w:val="00A33BE1"/>
    <w:rsid w:val="00A33DA7"/>
    <w:rsid w:val="00A33E83"/>
    <w:rsid w:val="00A35D25"/>
    <w:rsid w:val="00A41BFE"/>
    <w:rsid w:val="00A42681"/>
    <w:rsid w:val="00A4332F"/>
    <w:rsid w:val="00A44342"/>
    <w:rsid w:val="00A44803"/>
    <w:rsid w:val="00A45B51"/>
    <w:rsid w:val="00A4612A"/>
    <w:rsid w:val="00A46888"/>
    <w:rsid w:val="00A470DF"/>
    <w:rsid w:val="00A47255"/>
    <w:rsid w:val="00A47CAB"/>
    <w:rsid w:val="00A50950"/>
    <w:rsid w:val="00A51135"/>
    <w:rsid w:val="00A5133B"/>
    <w:rsid w:val="00A51DB6"/>
    <w:rsid w:val="00A51EBE"/>
    <w:rsid w:val="00A533A5"/>
    <w:rsid w:val="00A53F19"/>
    <w:rsid w:val="00A54340"/>
    <w:rsid w:val="00A54CB6"/>
    <w:rsid w:val="00A55AC5"/>
    <w:rsid w:val="00A55BEC"/>
    <w:rsid w:val="00A56214"/>
    <w:rsid w:val="00A56427"/>
    <w:rsid w:val="00A56444"/>
    <w:rsid w:val="00A56B35"/>
    <w:rsid w:val="00A57106"/>
    <w:rsid w:val="00A57C71"/>
    <w:rsid w:val="00A57F71"/>
    <w:rsid w:val="00A60DD9"/>
    <w:rsid w:val="00A61649"/>
    <w:rsid w:val="00A61974"/>
    <w:rsid w:val="00A63046"/>
    <w:rsid w:val="00A631C7"/>
    <w:rsid w:val="00A63209"/>
    <w:rsid w:val="00A63682"/>
    <w:rsid w:val="00A64B80"/>
    <w:rsid w:val="00A64F9F"/>
    <w:rsid w:val="00A66455"/>
    <w:rsid w:val="00A66A8F"/>
    <w:rsid w:val="00A6713F"/>
    <w:rsid w:val="00A67242"/>
    <w:rsid w:val="00A67E92"/>
    <w:rsid w:val="00A700AF"/>
    <w:rsid w:val="00A700F1"/>
    <w:rsid w:val="00A70B35"/>
    <w:rsid w:val="00A71A2F"/>
    <w:rsid w:val="00A71FDB"/>
    <w:rsid w:val="00A72D8C"/>
    <w:rsid w:val="00A7389B"/>
    <w:rsid w:val="00A73A44"/>
    <w:rsid w:val="00A73E60"/>
    <w:rsid w:val="00A75543"/>
    <w:rsid w:val="00A768EA"/>
    <w:rsid w:val="00A77674"/>
    <w:rsid w:val="00A776DE"/>
    <w:rsid w:val="00A804E1"/>
    <w:rsid w:val="00A812E9"/>
    <w:rsid w:val="00A84E2C"/>
    <w:rsid w:val="00A86D93"/>
    <w:rsid w:val="00A86DA4"/>
    <w:rsid w:val="00A90453"/>
    <w:rsid w:val="00A908A6"/>
    <w:rsid w:val="00A90A21"/>
    <w:rsid w:val="00A9334D"/>
    <w:rsid w:val="00A9393C"/>
    <w:rsid w:val="00A941B6"/>
    <w:rsid w:val="00A94498"/>
    <w:rsid w:val="00A955AA"/>
    <w:rsid w:val="00A961CC"/>
    <w:rsid w:val="00A9628D"/>
    <w:rsid w:val="00A96F1B"/>
    <w:rsid w:val="00AA0EDB"/>
    <w:rsid w:val="00AA11A9"/>
    <w:rsid w:val="00AA1E66"/>
    <w:rsid w:val="00AA3348"/>
    <w:rsid w:val="00AA485B"/>
    <w:rsid w:val="00AA583E"/>
    <w:rsid w:val="00AA6E97"/>
    <w:rsid w:val="00AA7144"/>
    <w:rsid w:val="00AA7A3D"/>
    <w:rsid w:val="00AB2771"/>
    <w:rsid w:val="00AB2E63"/>
    <w:rsid w:val="00AB4B4D"/>
    <w:rsid w:val="00AB4F79"/>
    <w:rsid w:val="00AB500D"/>
    <w:rsid w:val="00AB55B8"/>
    <w:rsid w:val="00AB63C8"/>
    <w:rsid w:val="00AB657B"/>
    <w:rsid w:val="00AC0376"/>
    <w:rsid w:val="00AC119C"/>
    <w:rsid w:val="00AC1201"/>
    <w:rsid w:val="00AC1C00"/>
    <w:rsid w:val="00AC24B6"/>
    <w:rsid w:val="00AC5C65"/>
    <w:rsid w:val="00AC6599"/>
    <w:rsid w:val="00AC6AB8"/>
    <w:rsid w:val="00AC776C"/>
    <w:rsid w:val="00AC78B7"/>
    <w:rsid w:val="00AC78B9"/>
    <w:rsid w:val="00AD11D5"/>
    <w:rsid w:val="00AD1AB4"/>
    <w:rsid w:val="00AD219F"/>
    <w:rsid w:val="00AD220E"/>
    <w:rsid w:val="00AD358B"/>
    <w:rsid w:val="00AD376D"/>
    <w:rsid w:val="00AD586E"/>
    <w:rsid w:val="00AD5F60"/>
    <w:rsid w:val="00AD6049"/>
    <w:rsid w:val="00AD62EF"/>
    <w:rsid w:val="00AD70C1"/>
    <w:rsid w:val="00AD76EB"/>
    <w:rsid w:val="00AD7AB9"/>
    <w:rsid w:val="00AE0D92"/>
    <w:rsid w:val="00AE3C17"/>
    <w:rsid w:val="00AE4264"/>
    <w:rsid w:val="00AE4B3B"/>
    <w:rsid w:val="00AE5769"/>
    <w:rsid w:val="00AE581A"/>
    <w:rsid w:val="00AE5B0D"/>
    <w:rsid w:val="00AE5DF7"/>
    <w:rsid w:val="00AE61D5"/>
    <w:rsid w:val="00AE6413"/>
    <w:rsid w:val="00AF1931"/>
    <w:rsid w:val="00AF259D"/>
    <w:rsid w:val="00AF33C2"/>
    <w:rsid w:val="00AF5685"/>
    <w:rsid w:val="00AF5A7B"/>
    <w:rsid w:val="00AF608C"/>
    <w:rsid w:val="00AF62F4"/>
    <w:rsid w:val="00AF63E4"/>
    <w:rsid w:val="00AF7EAD"/>
    <w:rsid w:val="00B00179"/>
    <w:rsid w:val="00B00F10"/>
    <w:rsid w:val="00B05027"/>
    <w:rsid w:val="00B05168"/>
    <w:rsid w:val="00B051CB"/>
    <w:rsid w:val="00B051ED"/>
    <w:rsid w:val="00B061F2"/>
    <w:rsid w:val="00B06575"/>
    <w:rsid w:val="00B07814"/>
    <w:rsid w:val="00B108DA"/>
    <w:rsid w:val="00B11F7D"/>
    <w:rsid w:val="00B133A8"/>
    <w:rsid w:val="00B13FE2"/>
    <w:rsid w:val="00B1439C"/>
    <w:rsid w:val="00B14474"/>
    <w:rsid w:val="00B14C83"/>
    <w:rsid w:val="00B15FD7"/>
    <w:rsid w:val="00B20E88"/>
    <w:rsid w:val="00B2159F"/>
    <w:rsid w:val="00B22354"/>
    <w:rsid w:val="00B22D32"/>
    <w:rsid w:val="00B23254"/>
    <w:rsid w:val="00B2633C"/>
    <w:rsid w:val="00B26960"/>
    <w:rsid w:val="00B3042B"/>
    <w:rsid w:val="00B328CE"/>
    <w:rsid w:val="00B32BD9"/>
    <w:rsid w:val="00B3385B"/>
    <w:rsid w:val="00B33989"/>
    <w:rsid w:val="00B35498"/>
    <w:rsid w:val="00B36AC8"/>
    <w:rsid w:val="00B37BD7"/>
    <w:rsid w:val="00B37C29"/>
    <w:rsid w:val="00B40BD5"/>
    <w:rsid w:val="00B41500"/>
    <w:rsid w:val="00B42795"/>
    <w:rsid w:val="00B43F9E"/>
    <w:rsid w:val="00B4493F"/>
    <w:rsid w:val="00B45815"/>
    <w:rsid w:val="00B45D8C"/>
    <w:rsid w:val="00B45F3F"/>
    <w:rsid w:val="00B46343"/>
    <w:rsid w:val="00B5004B"/>
    <w:rsid w:val="00B50418"/>
    <w:rsid w:val="00B51344"/>
    <w:rsid w:val="00B52064"/>
    <w:rsid w:val="00B55C08"/>
    <w:rsid w:val="00B575A1"/>
    <w:rsid w:val="00B6093A"/>
    <w:rsid w:val="00B641D1"/>
    <w:rsid w:val="00B64967"/>
    <w:rsid w:val="00B655E8"/>
    <w:rsid w:val="00B65945"/>
    <w:rsid w:val="00B65ECD"/>
    <w:rsid w:val="00B72248"/>
    <w:rsid w:val="00B733D5"/>
    <w:rsid w:val="00B74F95"/>
    <w:rsid w:val="00B753C6"/>
    <w:rsid w:val="00B76A96"/>
    <w:rsid w:val="00B81357"/>
    <w:rsid w:val="00B81544"/>
    <w:rsid w:val="00B81E07"/>
    <w:rsid w:val="00B827E4"/>
    <w:rsid w:val="00B8406E"/>
    <w:rsid w:val="00B842A3"/>
    <w:rsid w:val="00B84E5F"/>
    <w:rsid w:val="00B869F7"/>
    <w:rsid w:val="00B90553"/>
    <w:rsid w:val="00B9066A"/>
    <w:rsid w:val="00B92018"/>
    <w:rsid w:val="00B93D83"/>
    <w:rsid w:val="00B93E7C"/>
    <w:rsid w:val="00B9630C"/>
    <w:rsid w:val="00B971BE"/>
    <w:rsid w:val="00B97443"/>
    <w:rsid w:val="00BA1B3D"/>
    <w:rsid w:val="00BA2F6E"/>
    <w:rsid w:val="00BA3FC7"/>
    <w:rsid w:val="00BA4105"/>
    <w:rsid w:val="00BA590C"/>
    <w:rsid w:val="00BA5D2B"/>
    <w:rsid w:val="00BA6C8F"/>
    <w:rsid w:val="00BB0E8C"/>
    <w:rsid w:val="00BB19D4"/>
    <w:rsid w:val="00BB2E0A"/>
    <w:rsid w:val="00BB461E"/>
    <w:rsid w:val="00BB71C2"/>
    <w:rsid w:val="00BC2716"/>
    <w:rsid w:val="00BC30DB"/>
    <w:rsid w:val="00BC385B"/>
    <w:rsid w:val="00BC4D52"/>
    <w:rsid w:val="00BC62C3"/>
    <w:rsid w:val="00BC7330"/>
    <w:rsid w:val="00BD04B9"/>
    <w:rsid w:val="00BD0641"/>
    <w:rsid w:val="00BD35BE"/>
    <w:rsid w:val="00BD3A53"/>
    <w:rsid w:val="00BD3D63"/>
    <w:rsid w:val="00BD491C"/>
    <w:rsid w:val="00BD4EBE"/>
    <w:rsid w:val="00BD538F"/>
    <w:rsid w:val="00BD6EE2"/>
    <w:rsid w:val="00BE00E1"/>
    <w:rsid w:val="00BE09E5"/>
    <w:rsid w:val="00BE0E30"/>
    <w:rsid w:val="00BE186B"/>
    <w:rsid w:val="00BE24DC"/>
    <w:rsid w:val="00BE2D5D"/>
    <w:rsid w:val="00BE3298"/>
    <w:rsid w:val="00BE3894"/>
    <w:rsid w:val="00BE5B1D"/>
    <w:rsid w:val="00BE6BC6"/>
    <w:rsid w:val="00BE7D96"/>
    <w:rsid w:val="00BF05EA"/>
    <w:rsid w:val="00BF17DC"/>
    <w:rsid w:val="00BF199F"/>
    <w:rsid w:val="00BF26D8"/>
    <w:rsid w:val="00BF3DC4"/>
    <w:rsid w:val="00BF43AA"/>
    <w:rsid w:val="00BF49BB"/>
    <w:rsid w:val="00BF55A6"/>
    <w:rsid w:val="00BF5DDD"/>
    <w:rsid w:val="00BF6FE9"/>
    <w:rsid w:val="00BF7058"/>
    <w:rsid w:val="00BF78AD"/>
    <w:rsid w:val="00C02BFA"/>
    <w:rsid w:val="00C068B6"/>
    <w:rsid w:val="00C06FE5"/>
    <w:rsid w:val="00C10B4D"/>
    <w:rsid w:val="00C117E2"/>
    <w:rsid w:val="00C149D8"/>
    <w:rsid w:val="00C15BD0"/>
    <w:rsid w:val="00C1670C"/>
    <w:rsid w:val="00C171FD"/>
    <w:rsid w:val="00C21D6E"/>
    <w:rsid w:val="00C22973"/>
    <w:rsid w:val="00C2494F"/>
    <w:rsid w:val="00C24D2B"/>
    <w:rsid w:val="00C25DD3"/>
    <w:rsid w:val="00C26FF0"/>
    <w:rsid w:val="00C2732E"/>
    <w:rsid w:val="00C304B4"/>
    <w:rsid w:val="00C30A53"/>
    <w:rsid w:val="00C31239"/>
    <w:rsid w:val="00C31D42"/>
    <w:rsid w:val="00C31E94"/>
    <w:rsid w:val="00C31F36"/>
    <w:rsid w:val="00C3326A"/>
    <w:rsid w:val="00C3347B"/>
    <w:rsid w:val="00C3391B"/>
    <w:rsid w:val="00C340C0"/>
    <w:rsid w:val="00C35A3A"/>
    <w:rsid w:val="00C35B93"/>
    <w:rsid w:val="00C36D78"/>
    <w:rsid w:val="00C37433"/>
    <w:rsid w:val="00C4029D"/>
    <w:rsid w:val="00C408CD"/>
    <w:rsid w:val="00C40C74"/>
    <w:rsid w:val="00C42B84"/>
    <w:rsid w:val="00C44697"/>
    <w:rsid w:val="00C44952"/>
    <w:rsid w:val="00C45266"/>
    <w:rsid w:val="00C51AC4"/>
    <w:rsid w:val="00C52151"/>
    <w:rsid w:val="00C55270"/>
    <w:rsid w:val="00C57544"/>
    <w:rsid w:val="00C6035B"/>
    <w:rsid w:val="00C6056A"/>
    <w:rsid w:val="00C6091B"/>
    <w:rsid w:val="00C6154E"/>
    <w:rsid w:val="00C6160B"/>
    <w:rsid w:val="00C62012"/>
    <w:rsid w:val="00C62244"/>
    <w:rsid w:val="00C6312A"/>
    <w:rsid w:val="00C633B2"/>
    <w:rsid w:val="00C638F6"/>
    <w:rsid w:val="00C64F19"/>
    <w:rsid w:val="00C71F93"/>
    <w:rsid w:val="00C73692"/>
    <w:rsid w:val="00C73D48"/>
    <w:rsid w:val="00C75ADD"/>
    <w:rsid w:val="00C7653C"/>
    <w:rsid w:val="00C77AFB"/>
    <w:rsid w:val="00C77C45"/>
    <w:rsid w:val="00C80F91"/>
    <w:rsid w:val="00C8162C"/>
    <w:rsid w:val="00C82650"/>
    <w:rsid w:val="00C83127"/>
    <w:rsid w:val="00C83EC5"/>
    <w:rsid w:val="00C840B2"/>
    <w:rsid w:val="00C857F1"/>
    <w:rsid w:val="00C8586A"/>
    <w:rsid w:val="00C87EEE"/>
    <w:rsid w:val="00C90307"/>
    <w:rsid w:val="00C90539"/>
    <w:rsid w:val="00C90B02"/>
    <w:rsid w:val="00C90BDD"/>
    <w:rsid w:val="00C91869"/>
    <w:rsid w:val="00C921DA"/>
    <w:rsid w:val="00C94341"/>
    <w:rsid w:val="00C95041"/>
    <w:rsid w:val="00C95394"/>
    <w:rsid w:val="00C9599D"/>
    <w:rsid w:val="00C95BD2"/>
    <w:rsid w:val="00CA00FB"/>
    <w:rsid w:val="00CA0C36"/>
    <w:rsid w:val="00CA1459"/>
    <w:rsid w:val="00CA14F9"/>
    <w:rsid w:val="00CA1A25"/>
    <w:rsid w:val="00CA2D3C"/>
    <w:rsid w:val="00CA3695"/>
    <w:rsid w:val="00CA3B6B"/>
    <w:rsid w:val="00CA3D8B"/>
    <w:rsid w:val="00CA43B0"/>
    <w:rsid w:val="00CA4781"/>
    <w:rsid w:val="00CA5273"/>
    <w:rsid w:val="00CA5875"/>
    <w:rsid w:val="00CA59EC"/>
    <w:rsid w:val="00CA63FC"/>
    <w:rsid w:val="00CB15CA"/>
    <w:rsid w:val="00CB2D05"/>
    <w:rsid w:val="00CB42D8"/>
    <w:rsid w:val="00CB435C"/>
    <w:rsid w:val="00CB563F"/>
    <w:rsid w:val="00CB65A9"/>
    <w:rsid w:val="00CB6762"/>
    <w:rsid w:val="00CB7146"/>
    <w:rsid w:val="00CB7BB1"/>
    <w:rsid w:val="00CC0A5C"/>
    <w:rsid w:val="00CC24FF"/>
    <w:rsid w:val="00CC28F7"/>
    <w:rsid w:val="00CC4E2C"/>
    <w:rsid w:val="00CC63B5"/>
    <w:rsid w:val="00CC7830"/>
    <w:rsid w:val="00CD11BD"/>
    <w:rsid w:val="00CD1236"/>
    <w:rsid w:val="00CD2A2D"/>
    <w:rsid w:val="00CD47AC"/>
    <w:rsid w:val="00CD4FDE"/>
    <w:rsid w:val="00CD579C"/>
    <w:rsid w:val="00CD5F17"/>
    <w:rsid w:val="00CD6830"/>
    <w:rsid w:val="00CD7EF1"/>
    <w:rsid w:val="00CE06CF"/>
    <w:rsid w:val="00CE12C0"/>
    <w:rsid w:val="00CE2EF7"/>
    <w:rsid w:val="00CE3E2E"/>
    <w:rsid w:val="00CE4A95"/>
    <w:rsid w:val="00CE4E71"/>
    <w:rsid w:val="00CE5EE1"/>
    <w:rsid w:val="00CE60FF"/>
    <w:rsid w:val="00CE6626"/>
    <w:rsid w:val="00CF0504"/>
    <w:rsid w:val="00CF1148"/>
    <w:rsid w:val="00CF1BB3"/>
    <w:rsid w:val="00CF21EB"/>
    <w:rsid w:val="00CF2D71"/>
    <w:rsid w:val="00CF3474"/>
    <w:rsid w:val="00CF35B3"/>
    <w:rsid w:val="00CF3787"/>
    <w:rsid w:val="00CF3890"/>
    <w:rsid w:val="00CF461C"/>
    <w:rsid w:val="00CF4B35"/>
    <w:rsid w:val="00CF54B4"/>
    <w:rsid w:val="00CF5D46"/>
    <w:rsid w:val="00CF6EAE"/>
    <w:rsid w:val="00D0027F"/>
    <w:rsid w:val="00D0174A"/>
    <w:rsid w:val="00D026ED"/>
    <w:rsid w:val="00D04314"/>
    <w:rsid w:val="00D04542"/>
    <w:rsid w:val="00D04562"/>
    <w:rsid w:val="00D05F03"/>
    <w:rsid w:val="00D109A7"/>
    <w:rsid w:val="00D10A06"/>
    <w:rsid w:val="00D132FC"/>
    <w:rsid w:val="00D149AC"/>
    <w:rsid w:val="00D1624B"/>
    <w:rsid w:val="00D2192D"/>
    <w:rsid w:val="00D21BB8"/>
    <w:rsid w:val="00D21F0A"/>
    <w:rsid w:val="00D228E4"/>
    <w:rsid w:val="00D23639"/>
    <w:rsid w:val="00D24756"/>
    <w:rsid w:val="00D25D9B"/>
    <w:rsid w:val="00D26D48"/>
    <w:rsid w:val="00D276AE"/>
    <w:rsid w:val="00D30597"/>
    <w:rsid w:val="00D30639"/>
    <w:rsid w:val="00D3180C"/>
    <w:rsid w:val="00D31823"/>
    <w:rsid w:val="00D31B2B"/>
    <w:rsid w:val="00D32855"/>
    <w:rsid w:val="00D32DCF"/>
    <w:rsid w:val="00D33129"/>
    <w:rsid w:val="00D33A49"/>
    <w:rsid w:val="00D33B2B"/>
    <w:rsid w:val="00D33D24"/>
    <w:rsid w:val="00D33FD6"/>
    <w:rsid w:val="00D3407C"/>
    <w:rsid w:val="00D34163"/>
    <w:rsid w:val="00D3429B"/>
    <w:rsid w:val="00D344A7"/>
    <w:rsid w:val="00D35495"/>
    <w:rsid w:val="00D359BA"/>
    <w:rsid w:val="00D35E44"/>
    <w:rsid w:val="00D35EE6"/>
    <w:rsid w:val="00D3741B"/>
    <w:rsid w:val="00D375DC"/>
    <w:rsid w:val="00D407B8"/>
    <w:rsid w:val="00D41715"/>
    <w:rsid w:val="00D452A2"/>
    <w:rsid w:val="00D474C1"/>
    <w:rsid w:val="00D50490"/>
    <w:rsid w:val="00D50E46"/>
    <w:rsid w:val="00D53C39"/>
    <w:rsid w:val="00D540C1"/>
    <w:rsid w:val="00D547DD"/>
    <w:rsid w:val="00D54A00"/>
    <w:rsid w:val="00D551A9"/>
    <w:rsid w:val="00D56121"/>
    <w:rsid w:val="00D56B80"/>
    <w:rsid w:val="00D61598"/>
    <w:rsid w:val="00D629D1"/>
    <w:rsid w:val="00D64B4A"/>
    <w:rsid w:val="00D659EB"/>
    <w:rsid w:val="00D67F6D"/>
    <w:rsid w:val="00D70064"/>
    <w:rsid w:val="00D7144E"/>
    <w:rsid w:val="00D7158E"/>
    <w:rsid w:val="00D725CA"/>
    <w:rsid w:val="00D73326"/>
    <w:rsid w:val="00D73327"/>
    <w:rsid w:val="00D73C6F"/>
    <w:rsid w:val="00D75EBC"/>
    <w:rsid w:val="00D76560"/>
    <w:rsid w:val="00D801FA"/>
    <w:rsid w:val="00D802E5"/>
    <w:rsid w:val="00D80382"/>
    <w:rsid w:val="00D80C27"/>
    <w:rsid w:val="00D818B8"/>
    <w:rsid w:val="00D81DD0"/>
    <w:rsid w:val="00D820AF"/>
    <w:rsid w:val="00D828F9"/>
    <w:rsid w:val="00D835D9"/>
    <w:rsid w:val="00D84A90"/>
    <w:rsid w:val="00D85B71"/>
    <w:rsid w:val="00D85F63"/>
    <w:rsid w:val="00D86C7F"/>
    <w:rsid w:val="00D86E49"/>
    <w:rsid w:val="00D876E3"/>
    <w:rsid w:val="00D8792D"/>
    <w:rsid w:val="00D91209"/>
    <w:rsid w:val="00D91A41"/>
    <w:rsid w:val="00D92101"/>
    <w:rsid w:val="00D92852"/>
    <w:rsid w:val="00D92B02"/>
    <w:rsid w:val="00D9328E"/>
    <w:rsid w:val="00D934B5"/>
    <w:rsid w:val="00D93FE1"/>
    <w:rsid w:val="00D94A09"/>
    <w:rsid w:val="00D95120"/>
    <w:rsid w:val="00D9630C"/>
    <w:rsid w:val="00DA1FF1"/>
    <w:rsid w:val="00DA2A5C"/>
    <w:rsid w:val="00DA3590"/>
    <w:rsid w:val="00DA3991"/>
    <w:rsid w:val="00DA3D60"/>
    <w:rsid w:val="00DA43E5"/>
    <w:rsid w:val="00DA7BF7"/>
    <w:rsid w:val="00DA7C35"/>
    <w:rsid w:val="00DB16C6"/>
    <w:rsid w:val="00DB1CB9"/>
    <w:rsid w:val="00DB2080"/>
    <w:rsid w:val="00DB3D2C"/>
    <w:rsid w:val="00DB6001"/>
    <w:rsid w:val="00DB731C"/>
    <w:rsid w:val="00DC1CAF"/>
    <w:rsid w:val="00DC5E3E"/>
    <w:rsid w:val="00DC6337"/>
    <w:rsid w:val="00DC64A9"/>
    <w:rsid w:val="00DC684C"/>
    <w:rsid w:val="00DC7D72"/>
    <w:rsid w:val="00DD0CCF"/>
    <w:rsid w:val="00DD108F"/>
    <w:rsid w:val="00DD11DC"/>
    <w:rsid w:val="00DD3372"/>
    <w:rsid w:val="00DD3A96"/>
    <w:rsid w:val="00DD482D"/>
    <w:rsid w:val="00DD48F7"/>
    <w:rsid w:val="00DD5806"/>
    <w:rsid w:val="00DD6F02"/>
    <w:rsid w:val="00DD7232"/>
    <w:rsid w:val="00DE01A2"/>
    <w:rsid w:val="00DE0A9F"/>
    <w:rsid w:val="00DE0F78"/>
    <w:rsid w:val="00DE2507"/>
    <w:rsid w:val="00DE25BC"/>
    <w:rsid w:val="00DE3666"/>
    <w:rsid w:val="00DE3672"/>
    <w:rsid w:val="00DE6324"/>
    <w:rsid w:val="00DE6DE5"/>
    <w:rsid w:val="00DE7514"/>
    <w:rsid w:val="00DF0294"/>
    <w:rsid w:val="00DF170E"/>
    <w:rsid w:val="00DF1FEF"/>
    <w:rsid w:val="00DF309E"/>
    <w:rsid w:val="00DF3242"/>
    <w:rsid w:val="00DF3982"/>
    <w:rsid w:val="00DF39ED"/>
    <w:rsid w:val="00DF3CA5"/>
    <w:rsid w:val="00DF3EEA"/>
    <w:rsid w:val="00DF51B3"/>
    <w:rsid w:val="00DF58A1"/>
    <w:rsid w:val="00DF5BAB"/>
    <w:rsid w:val="00DF5CC0"/>
    <w:rsid w:val="00DF61CD"/>
    <w:rsid w:val="00DF6352"/>
    <w:rsid w:val="00DF7577"/>
    <w:rsid w:val="00DF76D1"/>
    <w:rsid w:val="00DF7CFE"/>
    <w:rsid w:val="00E009F3"/>
    <w:rsid w:val="00E01600"/>
    <w:rsid w:val="00E027DF"/>
    <w:rsid w:val="00E02CD4"/>
    <w:rsid w:val="00E02EF4"/>
    <w:rsid w:val="00E03021"/>
    <w:rsid w:val="00E04265"/>
    <w:rsid w:val="00E07AEA"/>
    <w:rsid w:val="00E10933"/>
    <w:rsid w:val="00E11669"/>
    <w:rsid w:val="00E11B99"/>
    <w:rsid w:val="00E12BD1"/>
    <w:rsid w:val="00E137AC"/>
    <w:rsid w:val="00E1418D"/>
    <w:rsid w:val="00E14959"/>
    <w:rsid w:val="00E155FF"/>
    <w:rsid w:val="00E17854"/>
    <w:rsid w:val="00E20474"/>
    <w:rsid w:val="00E20AFD"/>
    <w:rsid w:val="00E210CB"/>
    <w:rsid w:val="00E21761"/>
    <w:rsid w:val="00E218F4"/>
    <w:rsid w:val="00E21C35"/>
    <w:rsid w:val="00E22199"/>
    <w:rsid w:val="00E23A98"/>
    <w:rsid w:val="00E246E7"/>
    <w:rsid w:val="00E25DF3"/>
    <w:rsid w:val="00E25E27"/>
    <w:rsid w:val="00E26436"/>
    <w:rsid w:val="00E31D5A"/>
    <w:rsid w:val="00E31DF5"/>
    <w:rsid w:val="00E325BB"/>
    <w:rsid w:val="00E34A7F"/>
    <w:rsid w:val="00E34DCF"/>
    <w:rsid w:val="00E3502D"/>
    <w:rsid w:val="00E35195"/>
    <w:rsid w:val="00E362DD"/>
    <w:rsid w:val="00E37912"/>
    <w:rsid w:val="00E40C7F"/>
    <w:rsid w:val="00E41B24"/>
    <w:rsid w:val="00E42C4E"/>
    <w:rsid w:val="00E43624"/>
    <w:rsid w:val="00E44092"/>
    <w:rsid w:val="00E4516B"/>
    <w:rsid w:val="00E45956"/>
    <w:rsid w:val="00E47EC7"/>
    <w:rsid w:val="00E51247"/>
    <w:rsid w:val="00E513BD"/>
    <w:rsid w:val="00E523CB"/>
    <w:rsid w:val="00E52C8E"/>
    <w:rsid w:val="00E52FB5"/>
    <w:rsid w:val="00E568C1"/>
    <w:rsid w:val="00E56A56"/>
    <w:rsid w:val="00E56C35"/>
    <w:rsid w:val="00E6009D"/>
    <w:rsid w:val="00E60A70"/>
    <w:rsid w:val="00E61593"/>
    <w:rsid w:val="00E62302"/>
    <w:rsid w:val="00E62325"/>
    <w:rsid w:val="00E628CB"/>
    <w:rsid w:val="00E65005"/>
    <w:rsid w:val="00E65CB5"/>
    <w:rsid w:val="00E65D3B"/>
    <w:rsid w:val="00E67F6B"/>
    <w:rsid w:val="00E700F8"/>
    <w:rsid w:val="00E71280"/>
    <w:rsid w:val="00E71F92"/>
    <w:rsid w:val="00E73B3B"/>
    <w:rsid w:val="00E73BD6"/>
    <w:rsid w:val="00E74175"/>
    <w:rsid w:val="00E75270"/>
    <w:rsid w:val="00E753D6"/>
    <w:rsid w:val="00E7542C"/>
    <w:rsid w:val="00E768B5"/>
    <w:rsid w:val="00E777CD"/>
    <w:rsid w:val="00E8036F"/>
    <w:rsid w:val="00E805E7"/>
    <w:rsid w:val="00E80C5F"/>
    <w:rsid w:val="00E80D25"/>
    <w:rsid w:val="00E83BA7"/>
    <w:rsid w:val="00E847F2"/>
    <w:rsid w:val="00E84BEC"/>
    <w:rsid w:val="00E85677"/>
    <w:rsid w:val="00E86D54"/>
    <w:rsid w:val="00E872D4"/>
    <w:rsid w:val="00E87942"/>
    <w:rsid w:val="00E903FA"/>
    <w:rsid w:val="00E9094C"/>
    <w:rsid w:val="00E9174A"/>
    <w:rsid w:val="00E91C50"/>
    <w:rsid w:val="00E92154"/>
    <w:rsid w:val="00E9265D"/>
    <w:rsid w:val="00E92A3A"/>
    <w:rsid w:val="00E93387"/>
    <w:rsid w:val="00E93608"/>
    <w:rsid w:val="00E94A7E"/>
    <w:rsid w:val="00E94D05"/>
    <w:rsid w:val="00E96041"/>
    <w:rsid w:val="00E96263"/>
    <w:rsid w:val="00E979FD"/>
    <w:rsid w:val="00EA0E67"/>
    <w:rsid w:val="00EA3AAC"/>
    <w:rsid w:val="00EA44A6"/>
    <w:rsid w:val="00EA59BC"/>
    <w:rsid w:val="00EA64FC"/>
    <w:rsid w:val="00EA659A"/>
    <w:rsid w:val="00EA6D83"/>
    <w:rsid w:val="00EA73EC"/>
    <w:rsid w:val="00EB050B"/>
    <w:rsid w:val="00EB30AC"/>
    <w:rsid w:val="00EB3BB5"/>
    <w:rsid w:val="00EB3CC6"/>
    <w:rsid w:val="00EB5022"/>
    <w:rsid w:val="00EB58F0"/>
    <w:rsid w:val="00EB626A"/>
    <w:rsid w:val="00EB630B"/>
    <w:rsid w:val="00EB7C2C"/>
    <w:rsid w:val="00EB7E5A"/>
    <w:rsid w:val="00EC0A0F"/>
    <w:rsid w:val="00EC0F45"/>
    <w:rsid w:val="00EC18A1"/>
    <w:rsid w:val="00EC280C"/>
    <w:rsid w:val="00EC2EEE"/>
    <w:rsid w:val="00EC326D"/>
    <w:rsid w:val="00EC4493"/>
    <w:rsid w:val="00EC5DD0"/>
    <w:rsid w:val="00EC5DE2"/>
    <w:rsid w:val="00EC7402"/>
    <w:rsid w:val="00ED0E23"/>
    <w:rsid w:val="00ED0E5C"/>
    <w:rsid w:val="00ED204C"/>
    <w:rsid w:val="00ED29D4"/>
    <w:rsid w:val="00ED2CB9"/>
    <w:rsid w:val="00ED3293"/>
    <w:rsid w:val="00ED3DB5"/>
    <w:rsid w:val="00ED4557"/>
    <w:rsid w:val="00ED6F58"/>
    <w:rsid w:val="00ED7DE5"/>
    <w:rsid w:val="00EE1F83"/>
    <w:rsid w:val="00EE29AA"/>
    <w:rsid w:val="00EE5E5F"/>
    <w:rsid w:val="00EE6A2D"/>
    <w:rsid w:val="00EE7D51"/>
    <w:rsid w:val="00EF141B"/>
    <w:rsid w:val="00EF4913"/>
    <w:rsid w:val="00EF5015"/>
    <w:rsid w:val="00EF557F"/>
    <w:rsid w:val="00EF5D93"/>
    <w:rsid w:val="00EF653A"/>
    <w:rsid w:val="00EF6D2F"/>
    <w:rsid w:val="00F00F83"/>
    <w:rsid w:val="00F013C6"/>
    <w:rsid w:val="00F01FF4"/>
    <w:rsid w:val="00F0254B"/>
    <w:rsid w:val="00F030CA"/>
    <w:rsid w:val="00F036FC"/>
    <w:rsid w:val="00F04440"/>
    <w:rsid w:val="00F06F71"/>
    <w:rsid w:val="00F10432"/>
    <w:rsid w:val="00F11540"/>
    <w:rsid w:val="00F1216B"/>
    <w:rsid w:val="00F12EDE"/>
    <w:rsid w:val="00F13295"/>
    <w:rsid w:val="00F1352F"/>
    <w:rsid w:val="00F13680"/>
    <w:rsid w:val="00F13FA9"/>
    <w:rsid w:val="00F15DA1"/>
    <w:rsid w:val="00F1602D"/>
    <w:rsid w:val="00F16BAD"/>
    <w:rsid w:val="00F16D5B"/>
    <w:rsid w:val="00F17362"/>
    <w:rsid w:val="00F176E7"/>
    <w:rsid w:val="00F17742"/>
    <w:rsid w:val="00F17F9E"/>
    <w:rsid w:val="00F22508"/>
    <w:rsid w:val="00F22B58"/>
    <w:rsid w:val="00F2304A"/>
    <w:rsid w:val="00F233B5"/>
    <w:rsid w:val="00F24034"/>
    <w:rsid w:val="00F242F4"/>
    <w:rsid w:val="00F24C58"/>
    <w:rsid w:val="00F25D56"/>
    <w:rsid w:val="00F262D1"/>
    <w:rsid w:val="00F302C8"/>
    <w:rsid w:val="00F33102"/>
    <w:rsid w:val="00F334C4"/>
    <w:rsid w:val="00F33AED"/>
    <w:rsid w:val="00F346B8"/>
    <w:rsid w:val="00F365E8"/>
    <w:rsid w:val="00F4244E"/>
    <w:rsid w:val="00F42E59"/>
    <w:rsid w:val="00F44AF0"/>
    <w:rsid w:val="00F45ED3"/>
    <w:rsid w:val="00F46D09"/>
    <w:rsid w:val="00F46D35"/>
    <w:rsid w:val="00F46E93"/>
    <w:rsid w:val="00F47CBC"/>
    <w:rsid w:val="00F47F87"/>
    <w:rsid w:val="00F502AA"/>
    <w:rsid w:val="00F5133B"/>
    <w:rsid w:val="00F514DC"/>
    <w:rsid w:val="00F51920"/>
    <w:rsid w:val="00F51B4D"/>
    <w:rsid w:val="00F53215"/>
    <w:rsid w:val="00F5420E"/>
    <w:rsid w:val="00F57948"/>
    <w:rsid w:val="00F57D9E"/>
    <w:rsid w:val="00F61778"/>
    <w:rsid w:val="00F61D74"/>
    <w:rsid w:val="00F63D10"/>
    <w:rsid w:val="00F673AE"/>
    <w:rsid w:val="00F67DC0"/>
    <w:rsid w:val="00F67EB3"/>
    <w:rsid w:val="00F72E94"/>
    <w:rsid w:val="00F76059"/>
    <w:rsid w:val="00F77363"/>
    <w:rsid w:val="00F774FF"/>
    <w:rsid w:val="00F779F7"/>
    <w:rsid w:val="00F806CC"/>
    <w:rsid w:val="00F81240"/>
    <w:rsid w:val="00F81C0E"/>
    <w:rsid w:val="00F82CEC"/>
    <w:rsid w:val="00F82DA5"/>
    <w:rsid w:val="00F83068"/>
    <w:rsid w:val="00F83155"/>
    <w:rsid w:val="00F83D72"/>
    <w:rsid w:val="00F87389"/>
    <w:rsid w:val="00F87AC6"/>
    <w:rsid w:val="00F91202"/>
    <w:rsid w:val="00F91A57"/>
    <w:rsid w:val="00F92525"/>
    <w:rsid w:val="00F92932"/>
    <w:rsid w:val="00F92C56"/>
    <w:rsid w:val="00F92FD5"/>
    <w:rsid w:val="00F942EA"/>
    <w:rsid w:val="00F9445B"/>
    <w:rsid w:val="00F945EE"/>
    <w:rsid w:val="00FA0DB3"/>
    <w:rsid w:val="00FA1B6D"/>
    <w:rsid w:val="00FA225A"/>
    <w:rsid w:val="00FA3C31"/>
    <w:rsid w:val="00FA43DB"/>
    <w:rsid w:val="00FA4681"/>
    <w:rsid w:val="00FA4E9C"/>
    <w:rsid w:val="00FA4F11"/>
    <w:rsid w:val="00FA56A2"/>
    <w:rsid w:val="00FA5E7D"/>
    <w:rsid w:val="00FA61EB"/>
    <w:rsid w:val="00FA6BA1"/>
    <w:rsid w:val="00FA7EDC"/>
    <w:rsid w:val="00FB06DC"/>
    <w:rsid w:val="00FB3A4C"/>
    <w:rsid w:val="00FB4A37"/>
    <w:rsid w:val="00FB4D61"/>
    <w:rsid w:val="00FB52C5"/>
    <w:rsid w:val="00FB56DE"/>
    <w:rsid w:val="00FC03AF"/>
    <w:rsid w:val="00FC1A4E"/>
    <w:rsid w:val="00FC462F"/>
    <w:rsid w:val="00FC47BB"/>
    <w:rsid w:val="00FC5BFA"/>
    <w:rsid w:val="00FC5C98"/>
    <w:rsid w:val="00FC5CD9"/>
    <w:rsid w:val="00FC6441"/>
    <w:rsid w:val="00FC7807"/>
    <w:rsid w:val="00FD0036"/>
    <w:rsid w:val="00FD2BBB"/>
    <w:rsid w:val="00FD34CE"/>
    <w:rsid w:val="00FD3867"/>
    <w:rsid w:val="00FD3C0B"/>
    <w:rsid w:val="00FD3DAF"/>
    <w:rsid w:val="00FD7CDE"/>
    <w:rsid w:val="00FE170A"/>
    <w:rsid w:val="00FE18FF"/>
    <w:rsid w:val="00FE4C1A"/>
    <w:rsid w:val="00FE58D7"/>
    <w:rsid w:val="00FE5976"/>
    <w:rsid w:val="00FE5D6F"/>
    <w:rsid w:val="00FF1697"/>
    <w:rsid w:val="00FF21F4"/>
    <w:rsid w:val="00FF4A60"/>
    <w:rsid w:val="00FF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A54AF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C04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2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3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4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5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numPr>
        <w:numId w:val="1"/>
      </w:numPr>
      <w:tabs>
        <w:tab w:val="clear" w:pos="360"/>
        <w:tab w:val="num" w:pos="1800"/>
      </w:tabs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6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8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9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eastAsia="Arial Unicode MS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eastAsia="Arial Unicode MS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600D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600D5"/>
    <w:rPr>
      <w:rFonts w:ascii="Times New Roman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C63C5"/>
    <w:rPr>
      <w:color w:val="954F72" w:themeColor="followedHyperlink"/>
      <w:u w:val="singl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D288E"/>
    <w:rPr>
      <w:rFonts w:ascii="Calibri" w:hAnsi="Calibri" w:cs="Times New Roman"/>
      <w:szCs w:val="21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D288E"/>
    <w:rPr>
      <w:rFonts w:ascii="Calibri" w:hAnsi="Calibri"/>
      <w:sz w:val="22"/>
      <w:szCs w:val="21"/>
      <w:lang w:eastAsia="en-US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D288E"/>
    <w:rPr>
      <w:rFonts w:ascii="Tahoma" w:hAnsi="Tahoma" w:cs="Times New Roman"/>
      <w:b/>
      <w:sz w:val="16"/>
      <w:szCs w:val="16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D288E"/>
    <w:rPr>
      <w:rFonts w:ascii="Tahoma" w:hAnsi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C04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2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3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4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5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numPr>
        <w:numId w:val="1"/>
      </w:numPr>
      <w:tabs>
        <w:tab w:val="clear" w:pos="360"/>
        <w:tab w:val="num" w:pos="1800"/>
      </w:tabs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6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8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9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eastAsia="Arial Unicode MS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eastAsia="Arial Unicode MS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600D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600D5"/>
    <w:rPr>
      <w:rFonts w:ascii="Times New Roman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C63C5"/>
    <w:rPr>
      <w:color w:val="954F72" w:themeColor="followedHyperlink"/>
      <w:u w:val="singl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D288E"/>
    <w:rPr>
      <w:rFonts w:ascii="Calibri" w:hAnsi="Calibri" w:cs="Times New Roman"/>
      <w:szCs w:val="21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D288E"/>
    <w:rPr>
      <w:rFonts w:ascii="Calibri" w:hAnsi="Calibri"/>
      <w:sz w:val="22"/>
      <w:szCs w:val="21"/>
      <w:lang w:eastAsia="en-US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D288E"/>
    <w:rPr>
      <w:rFonts w:ascii="Tahoma" w:hAnsi="Tahoma" w:cs="Times New Roman"/>
      <w:b/>
      <w:sz w:val="16"/>
      <w:szCs w:val="16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D288E"/>
    <w:rPr>
      <w:rFonts w:ascii="Tahoma" w:hAnsi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36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36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36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36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36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36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://www.regione.fvg.it/rafvg/economiaimprese/areaArgomento.act?dir=/rafvg/cms/RAFVG/AT4/ARG18/" TargetMode="External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http://www.cicda.org/qui/images/logo-ue.gif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9D09450E180C4080977D9D6935FD1B" ma:contentTypeVersion="2" ma:contentTypeDescription="Create a new document." ma:contentTypeScope="" ma:versionID="fa853bbcefba53eb0658f294039e43ca">
  <xsd:schema xmlns:xsd="http://www.w3.org/2001/XMLSchema" xmlns:xs="http://www.w3.org/2001/XMLSchema" xmlns:p="http://schemas.microsoft.com/office/2006/metadata/properties" xmlns:ns2="0014b61d-2715-4443-ab79-f9051c62c296" targetNamespace="http://schemas.microsoft.com/office/2006/metadata/properties" ma:root="true" ma:fieldsID="196621250feae1c3d7937bb66a2cbfa7" ns2:_="">
    <xsd:import namespace="0014b61d-2715-4443-ab79-f9051c62c29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b61d-2715-4443-ab79-f9051c62c29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014b61d-2715-4443-ab79-f9051c62c296">W6MFJ5MFMHMQ-222-111</_dlc_DocId>
    <_dlc_DocIdUrl xmlns="0014b61d-2715-4443-ab79-f9051c62c296">
      <Url>http://spdocs.regione.fvg.it/dc/DCRRAF/Home/SSR/PSR2014-2020/_layouts/DocIdRedir.aspx?ID=W6MFJ5MFMHMQ-222-111</Url>
      <Description>W6MFJ5MFMHMQ-222-111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0FAB3-8513-4F0B-A963-0DB29ECD5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4b61d-2715-4443-ab79-f9051c6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8A7712-7EC3-41BF-AFB6-628A7966FF7D}">
  <ds:schemaRefs>
    <ds:schemaRef ds:uri="http://schemas.microsoft.com/office/2006/metadata/properties"/>
    <ds:schemaRef ds:uri="http://schemas.microsoft.com/office/infopath/2007/PartnerControls"/>
    <ds:schemaRef ds:uri="0014b61d-2715-4443-ab79-f9051c62c296"/>
  </ds:schemaRefs>
</ds:datastoreItem>
</file>

<file path=customXml/itemProps3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1D93D7-B8D7-45FD-9ADD-E1E45F7AFC7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032A5CF-7BCE-4C2D-8490-6373FFA38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Dreossi Gian Franco</cp:lastModifiedBy>
  <cp:revision>2</cp:revision>
  <cp:lastPrinted>2017-11-29T09:49:00Z</cp:lastPrinted>
  <dcterms:created xsi:type="dcterms:W3CDTF">2017-11-29T10:01:00Z</dcterms:created>
  <dcterms:modified xsi:type="dcterms:W3CDTF">2017-11-29T10:01:00Z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0x0101008C9D09450E180C4080977D9D6935FD1B</vt:lpwstr>
  </property>
  <property fmtid="{D5CDD505-2E9C-101B-9397-08002B2CF9AE}" pid="3" name="_dlc_DocIdItemGuid">
    <vt:lpwstr>672e29b1-f95a-46fd-ba18-dfb4414ed017</vt:lpwstr>
  </property>
</Properties>
</file>